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404E" w14:textId="77777777" w:rsidR="00245A72" w:rsidRPr="002842F5" w:rsidRDefault="002D0CAD">
      <w:pPr>
        <w:jc w:val="center"/>
        <w:rPr>
          <w:b/>
          <w:sz w:val="22"/>
          <w:szCs w:val="22"/>
        </w:rPr>
      </w:pPr>
      <w:r w:rsidRPr="002842F5">
        <w:rPr>
          <w:b/>
          <w:sz w:val="22"/>
          <w:szCs w:val="22"/>
        </w:rPr>
        <w:t>Протокол №1</w:t>
      </w:r>
    </w:p>
    <w:p w14:paraId="1280A28A" w14:textId="77777777" w:rsidR="00245A72" w:rsidRPr="002842F5" w:rsidRDefault="002D0CAD">
      <w:pPr>
        <w:jc w:val="center"/>
        <w:rPr>
          <w:b/>
          <w:sz w:val="22"/>
          <w:szCs w:val="22"/>
        </w:rPr>
      </w:pPr>
      <w:r w:rsidRPr="002842F5">
        <w:rPr>
          <w:b/>
          <w:sz w:val="22"/>
          <w:szCs w:val="22"/>
        </w:rPr>
        <w:t>годового общего собрания акционеров</w:t>
      </w:r>
    </w:p>
    <w:p w14:paraId="6BE8566E" w14:textId="77777777" w:rsidR="00245A72" w:rsidRPr="002842F5" w:rsidRDefault="002D0CAD">
      <w:pPr>
        <w:jc w:val="center"/>
        <w:rPr>
          <w:sz w:val="22"/>
          <w:szCs w:val="22"/>
        </w:rPr>
      </w:pPr>
      <w:r w:rsidRPr="002842F5">
        <w:rPr>
          <w:b/>
          <w:sz w:val="22"/>
          <w:szCs w:val="22"/>
        </w:rPr>
        <w:t>АКЦИОНЕРНОГО ОБЩЕСТВА «ПЛЕМЗАВОД ИМ. В.Н. ЦВЕТКОВА»</w:t>
      </w:r>
    </w:p>
    <w:p w14:paraId="4B48B30B" w14:textId="77777777" w:rsidR="00245A72" w:rsidRPr="002842F5" w:rsidRDefault="00245A72">
      <w:pPr>
        <w:rPr>
          <w:sz w:val="22"/>
          <w:szCs w:val="22"/>
        </w:rPr>
      </w:pPr>
    </w:p>
    <w:p w14:paraId="3F099B37" w14:textId="77777777" w:rsidR="00245A72" w:rsidRPr="002842F5" w:rsidRDefault="002D0CAD">
      <w:pPr>
        <w:tabs>
          <w:tab w:val="left" w:pos="4394"/>
        </w:tabs>
        <w:jc w:val="both"/>
      </w:pPr>
      <w:r w:rsidRPr="002842F5">
        <w:rPr>
          <w:rFonts w:ascii="Times New Roman CYR" w:hAnsi="Times New Roman CYR" w:cs="Times New Roman CYR"/>
        </w:rPr>
        <w:t xml:space="preserve">Полное фирменное наименование общества: </w:t>
      </w:r>
      <w:r w:rsidRPr="002842F5">
        <w:rPr>
          <w:rFonts w:ascii="Times New Roman CYR" w:hAnsi="Times New Roman CYR" w:cs="Times New Roman CYR"/>
          <w:b/>
          <w:bCs/>
        </w:rPr>
        <w:t>АКЦИОНЕРНОЕ ОБЩЕСТВО «ПЛЕМЗАВОД ИМ. В.Н. ЦВЕТКОВА» (далее именуемое Общество).</w:t>
      </w:r>
    </w:p>
    <w:p w14:paraId="6E946E3C" w14:textId="77777777" w:rsidR="00245A72" w:rsidRPr="002842F5" w:rsidRDefault="002D0CAD">
      <w:pPr>
        <w:widowControl w:val="0"/>
        <w:spacing w:before="20" w:after="40"/>
        <w:jc w:val="both"/>
      </w:pPr>
      <w:r w:rsidRPr="002842F5">
        <w:rPr>
          <w:rFonts w:ascii="Times New Roman CYR" w:hAnsi="Times New Roman CYR" w:cs="Times New Roman CYR"/>
        </w:rPr>
        <w:t xml:space="preserve">Место нахождения Общества: </w:t>
      </w:r>
      <w:r w:rsidRPr="002842F5">
        <w:rPr>
          <w:rFonts w:ascii="Times New Roman CYR" w:hAnsi="Times New Roman CYR" w:cs="Times New Roman CYR"/>
          <w:b/>
          <w:bCs/>
        </w:rPr>
        <w:t>КАЛУЖСКАЯ ОБЛ., МАЛОЯРОСЛАВЕЦКИЙ РАЙОН, С. КУДИНОВО, УЛ. В.Н. ЦВЕТКОВА, Д.6</w:t>
      </w:r>
      <w:r w:rsidRPr="002842F5">
        <w:rPr>
          <w:b/>
          <w:bCs/>
        </w:rPr>
        <w:t>.</w:t>
      </w:r>
    </w:p>
    <w:p w14:paraId="4F55EB28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</w:rPr>
        <w:t xml:space="preserve">Адрес Общества: </w:t>
      </w:r>
      <w:r w:rsidRPr="002842F5">
        <w:rPr>
          <w:rFonts w:ascii="Times New Roman CYR" w:hAnsi="Times New Roman CYR" w:cs="Times New Roman CYR"/>
          <w:b/>
          <w:bCs/>
        </w:rPr>
        <w:t>КАЛУЖСКАЯ ОБЛ., МАЛОЯРОСЛАВЕЦКИЙ РАЙОН, С. КУДИНОВО, УЛ. В.Н. ЦВЕТКОВА, Д.6</w:t>
      </w:r>
      <w:r w:rsidRPr="002842F5">
        <w:rPr>
          <w:b/>
          <w:bCs/>
        </w:rPr>
        <w:t>.</w:t>
      </w:r>
    </w:p>
    <w:p w14:paraId="2E2B4502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</w:rPr>
        <w:t>Вид общего собрания</w:t>
      </w:r>
      <w:r w:rsidRPr="002842F5">
        <w:t>:</w:t>
      </w:r>
      <w:r w:rsidRPr="002842F5">
        <w:rPr>
          <w:b/>
          <w:bCs/>
        </w:rPr>
        <w:t xml:space="preserve"> годовое.</w:t>
      </w:r>
    </w:p>
    <w:p w14:paraId="4D0331A5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</w:rPr>
        <w:t xml:space="preserve">Форма проведения общего собрания: </w:t>
      </w:r>
      <w:r w:rsidR="00277351" w:rsidRPr="002842F5">
        <w:rPr>
          <w:rFonts w:ascii="Times New Roman CYR" w:hAnsi="Times New Roman CYR" w:cs="Times New Roman CYR"/>
          <w:b/>
          <w:bCs/>
        </w:rPr>
        <w:t>заочное голосование</w:t>
      </w:r>
      <w:r w:rsidRPr="002842F5">
        <w:rPr>
          <w:rFonts w:ascii="Times New Roman CYR" w:hAnsi="Times New Roman CYR" w:cs="Times New Roman CYR"/>
          <w:b/>
          <w:bCs/>
        </w:rPr>
        <w:t>.</w:t>
      </w:r>
    </w:p>
    <w:p w14:paraId="0E947191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</w:rPr>
        <w:t>Дата определения (фиксации) лиц, имевших право на участие в общем собрании акционеров Общества</w:t>
      </w:r>
      <w:r w:rsidRPr="002842F5">
        <w:rPr>
          <w:rFonts w:ascii="Times New Roman CYR" w:hAnsi="Times New Roman CYR" w:cs="Times New Roman CYR"/>
          <w:b/>
          <w:bCs/>
        </w:rPr>
        <w:t xml:space="preserve">: </w:t>
      </w:r>
      <w:del w:id="0" w:author="User" w:date="2023-06-08T08:40:00Z">
        <w:r w:rsidRPr="002842F5" w:rsidDel="00277351">
          <w:rPr>
            <w:rFonts w:ascii="Times New Roman CYR" w:hAnsi="Times New Roman CYR" w:cs="Times New Roman CYR"/>
            <w:b/>
            <w:bCs/>
          </w:rPr>
          <w:delText>«</w:delText>
        </w:r>
      </w:del>
      <w:r w:rsidR="00277351" w:rsidRPr="002842F5">
        <w:rPr>
          <w:rFonts w:ascii="Times New Roman CYR" w:hAnsi="Times New Roman CYR" w:cs="Times New Roman CYR"/>
          <w:b/>
          <w:bCs/>
        </w:rPr>
        <w:t>13</w:t>
      </w:r>
      <w:r w:rsidRPr="002842F5">
        <w:rPr>
          <w:rFonts w:ascii="Times New Roman CYR" w:hAnsi="Times New Roman CYR" w:cs="Times New Roman CYR"/>
          <w:b/>
          <w:bCs/>
        </w:rPr>
        <w:t xml:space="preserve">» </w:t>
      </w:r>
      <w:r w:rsidR="00277351" w:rsidRPr="002842F5">
        <w:rPr>
          <w:rFonts w:ascii="Times New Roman CYR" w:hAnsi="Times New Roman CYR" w:cs="Times New Roman CYR"/>
          <w:b/>
          <w:bCs/>
        </w:rPr>
        <w:t xml:space="preserve">мая </w:t>
      </w:r>
      <w:r w:rsidRPr="002842F5">
        <w:rPr>
          <w:rFonts w:ascii="Times New Roman CYR" w:hAnsi="Times New Roman CYR" w:cs="Times New Roman CYR"/>
          <w:b/>
          <w:bCs/>
        </w:rPr>
        <w:t>202</w:t>
      </w:r>
      <w:r w:rsidR="00277351" w:rsidRPr="002842F5">
        <w:rPr>
          <w:rFonts w:ascii="Times New Roman CYR" w:hAnsi="Times New Roman CYR" w:cs="Times New Roman CYR"/>
          <w:b/>
          <w:bCs/>
        </w:rPr>
        <w:t>3</w:t>
      </w:r>
      <w:r w:rsidRPr="002842F5">
        <w:rPr>
          <w:rFonts w:ascii="Times New Roman CYR" w:hAnsi="Times New Roman CYR" w:cs="Times New Roman CYR"/>
          <w:b/>
          <w:bCs/>
        </w:rPr>
        <w:t xml:space="preserve"> г.</w:t>
      </w:r>
    </w:p>
    <w:p w14:paraId="6FD58D5B" w14:textId="05DCCF49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</w:rPr>
        <w:t>Дата проведения общего собрания</w:t>
      </w:r>
      <w:r w:rsidRPr="002842F5">
        <w:rPr>
          <w:rFonts w:ascii="Times New Roman CYR" w:hAnsi="Times New Roman CYR" w:cs="Times New Roman CYR"/>
          <w:b/>
          <w:bCs/>
        </w:rPr>
        <w:t>:</w:t>
      </w:r>
      <w:r w:rsidRPr="002842F5">
        <w:rPr>
          <w:rFonts w:ascii="Times New Roman CYR" w:hAnsi="Times New Roman CYR" w:cs="Times New Roman CYR"/>
        </w:rPr>
        <w:t xml:space="preserve"> </w:t>
      </w:r>
      <w:r w:rsidRPr="002842F5">
        <w:rPr>
          <w:rFonts w:ascii="Times New Roman CYR" w:hAnsi="Times New Roman CYR" w:cs="Times New Roman CYR"/>
          <w:b/>
          <w:bCs/>
        </w:rPr>
        <w:t>«</w:t>
      </w:r>
      <w:r w:rsidR="00277351" w:rsidRPr="002842F5">
        <w:rPr>
          <w:rFonts w:ascii="Times New Roman CYR" w:hAnsi="Times New Roman CYR" w:cs="Times New Roman CYR"/>
          <w:b/>
          <w:bCs/>
        </w:rPr>
        <w:t>07</w:t>
      </w:r>
      <w:r w:rsidRPr="002842F5">
        <w:rPr>
          <w:rFonts w:ascii="Times New Roman CYR" w:hAnsi="Times New Roman CYR" w:cs="Times New Roman CYR"/>
          <w:b/>
          <w:bCs/>
        </w:rPr>
        <w:t xml:space="preserve">» </w:t>
      </w:r>
      <w:r w:rsidR="00277351" w:rsidRPr="002842F5">
        <w:rPr>
          <w:rFonts w:ascii="Times New Roman CYR" w:hAnsi="Times New Roman CYR" w:cs="Times New Roman CYR"/>
          <w:b/>
          <w:bCs/>
        </w:rPr>
        <w:t>июня</w:t>
      </w:r>
      <w:r w:rsidR="00612A4B">
        <w:rPr>
          <w:rFonts w:ascii="Times New Roman CYR" w:hAnsi="Times New Roman CYR" w:cs="Times New Roman CYR"/>
          <w:b/>
          <w:bCs/>
        </w:rPr>
        <w:t xml:space="preserve"> </w:t>
      </w:r>
      <w:r w:rsidRPr="002842F5">
        <w:rPr>
          <w:rFonts w:ascii="Times New Roman CYR" w:hAnsi="Times New Roman CYR" w:cs="Times New Roman CYR"/>
          <w:b/>
          <w:bCs/>
        </w:rPr>
        <w:t>202</w:t>
      </w:r>
      <w:r w:rsidR="00277351" w:rsidRPr="002842F5">
        <w:rPr>
          <w:rFonts w:ascii="Times New Roman CYR" w:hAnsi="Times New Roman CYR" w:cs="Times New Roman CYR"/>
          <w:b/>
          <w:bCs/>
        </w:rPr>
        <w:t>3</w:t>
      </w:r>
      <w:r w:rsidRPr="002842F5">
        <w:rPr>
          <w:rFonts w:ascii="Times New Roman CYR" w:hAnsi="Times New Roman CYR" w:cs="Times New Roman CYR"/>
          <w:b/>
          <w:bCs/>
        </w:rPr>
        <w:t xml:space="preserve"> г.</w:t>
      </w:r>
    </w:p>
    <w:p w14:paraId="6E9CD969" w14:textId="77777777" w:rsidR="00277351" w:rsidRPr="002842F5" w:rsidRDefault="00277351" w:rsidP="00277351">
      <w:pPr>
        <w:widowControl w:val="0"/>
        <w:autoSpaceDE w:val="0"/>
        <w:autoSpaceDN w:val="0"/>
        <w:adjustRightInd w:val="0"/>
        <w:jc w:val="both"/>
      </w:pPr>
      <w:r w:rsidRPr="002842F5">
        <w:t xml:space="preserve">Категории (типы) акций, владельцы которых имеют право голоса по всем вопросам повестки дня годового Общего собрания акционеров </w:t>
      </w:r>
      <w:r w:rsidRPr="002842F5">
        <w:rPr>
          <w:bCs/>
          <w:iCs/>
        </w:rPr>
        <w:t>АО «</w:t>
      </w:r>
      <w:r w:rsidRPr="002842F5">
        <w:rPr>
          <w:rFonts w:eastAsia="Calibri"/>
          <w:bCs/>
          <w:lang w:eastAsia="en-US"/>
        </w:rPr>
        <w:t>Племзавод им. В.Н. Цветкова</w:t>
      </w:r>
      <w:r w:rsidRPr="002842F5">
        <w:rPr>
          <w:bCs/>
          <w:iCs/>
        </w:rPr>
        <w:t>»</w:t>
      </w:r>
      <w:r w:rsidRPr="002842F5">
        <w:t>: обыкновенные акции;</w:t>
      </w:r>
    </w:p>
    <w:p w14:paraId="124D8D01" w14:textId="77777777" w:rsidR="00277351" w:rsidRPr="002842F5" w:rsidRDefault="00277351" w:rsidP="00277351">
      <w:pPr>
        <w:widowControl w:val="0"/>
        <w:autoSpaceDE w:val="0"/>
        <w:autoSpaceDN w:val="0"/>
        <w:adjustRightInd w:val="0"/>
        <w:jc w:val="both"/>
      </w:pPr>
      <w:r w:rsidRPr="002842F5">
        <w:rPr>
          <w:lang w:val="x-none"/>
        </w:rPr>
        <w:t xml:space="preserve">Почтовый адрес, по которому </w:t>
      </w:r>
      <w:r w:rsidRPr="002842F5">
        <w:t xml:space="preserve">должны </w:t>
      </w:r>
      <w:r w:rsidRPr="002842F5">
        <w:rPr>
          <w:lang w:val="x-none"/>
        </w:rPr>
        <w:t>направлят</w:t>
      </w:r>
      <w:r w:rsidRPr="002842F5">
        <w:t>ься</w:t>
      </w:r>
      <w:r w:rsidRPr="002842F5">
        <w:rPr>
          <w:lang w:val="x-none"/>
        </w:rPr>
        <w:t xml:space="preserve"> заполненные бюллетени для голосования: </w:t>
      </w:r>
      <w:r w:rsidRPr="002842F5">
        <w:rPr>
          <w:rFonts w:eastAsia="Calibri"/>
          <w:lang w:eastAsia="en-US"/>
        </w:rPr>
        <w:t xml:space="preserve">249061, </w:t>
      </w:r>
      <w:r w:rsidRPr="002842F5">
        <w:rPr>
          <w:rFonts w:eastAsia="Calibri"/>
        </w:rPr>
        <w:t xml:space="preserve">Калужская область, Малоярославецкий район, с. </w:t>
      </w:r>
      <w:proofErr w:type="spellStart"/>
      <w:r w:rsidRPr="002842F5">
        <w:rPr>
          <w:rFonts w:eastAsia="Calibri"/>
        </w:rPr>
        <w:t>Кудиново</w:t>
      </w:r>
      <w:proofErr w:type="spellEnd"/>
      <w:r w:rsidRPr="002842F5">
        <w:rPr>
          <w:rFonts w:eastAsia="Calibri"/>
        </w:rPr>
        <w:t xml:space="preserve">, ул. Цветкова д. 6, </w:t>
      </w:r>
      <w:r w:rsidRPr="002842F5">
        <w:rPr>
          <w:rFonts w:eastAsia="Calibri"/>
          <w:shd w:val="clear" w:color="auto" w:fill="FFFFFF"/>
          <w:lang w:eastAsia="en-US"/>
        </w:rPr>
        <w:t>АО «</w:t>
      </w:r>
      <w:r w:rsidRPr="002842F5">
        <w:rPr>
          <w:rFonts w:eastAsia="Calibri"/>
          <w:bCs/>
        </w:rPr>
        <w:t>Племзавод им. В.Н. Цветкова</w:t>
      </w:r>
      <w:r w:rsidRPr="002842F5">
        <w:rPr>
          <w:rFonts w:eastAsia="Calibri"/>
          <w:shd w:val="clear" w:color="auto" w:fill="FFFFFF"/>
          <w:lang w:eastAsia="en-US"/>
        </w:rPr>
        <w:t>».</w:t>
      </w:r>
    </w:p>
    <w:p w14:paraId="44271C94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  <w:b/>
          <w:bCs/>
        </w:rPr>
        <w:t>Сведения о регистраторе, выполнявшем функции счетной комиссии:</w:t>
      </w:r>
    </w:p>
    <w:p w14:paraId="2B8042F7" w14:textId="77777777" w:rsidR="00245A72" w:rsidRPr="002842F5" w:rsidRDefault="002D0CAD">
      <w:pPr>
        <w:spacing w:line="276" w:lineRule="auto"/>
        <w:jc w:val="both"/>
      </w:pPr>
      <w:r w:rsidRPr="002842F5">
        <w:rPr>
          <w:rFonts w:ascii="Times New Roman CYR" w:hAnsi="Times New Roman CYR" w:cs="Times New Roman CYR"/>
        </w:rPr>
        <w:t xml:space="preserve">Полное фирменное наименование: </w:t>
      </w:r>
      <w:r w:rsidRPr="002842F5">
        <w:rPr>
          <w:rFonts w:ascii="Times New Roman CYR" w:hAnsi="Times New Roman CYR" w:cs="Times New Roman CYR"/>
          <w:b/>
          <w:bCs/>
        </w:rPr>
        <w:t>Акционерное общество «Реестр».</w:t>
      </w:r>
    </w:p>
    <w:p w14:paraId="7295D877" w14:textId="77777777" w:rsidR="00245A72" w:rsidRPr="002842F5" w:rsidRDefault="002D0CAD">
      <w:pPr>
        <w:spacing w:line="276" w:lineRule="auto"/>
        <w:jc w:val="both"/>
      </w:pPr>
      <w:r w:rsidRPr="002842F5">
        <w:rPr>
          <w:rFonts w:ascii="Times New Roman CYR" w:hAnsi="Times New Roman CYR" w:cs="Times New Roman CYR"/>
        </w:rPr>
        <w:t xml:space="preserve">Место нахождения: </w:t>
      </w:r>
      <w:r w:rsidRPr="002842F5">
        <w:rPr>
          <w:rFonts w:ascii="Times New Roman CYR" w:hAnsi="Times New Roman CYR" w:cs="Times New Roman CYR"/>
          <w:b/>
          <w:bCs/>
        </w:rPr>
        <w:t>Российская Федерация, г.</w:t>
      </w:r>
      <w:r w:rsidR="00ED2594" w:rsidRPr="002842F5">
        <w:rPr>
          <w:rFonts w:ascii="Times New Roman CYR" w:hAnsi="Times New Roman CYR" w:cs="Times New Roman CYR"/>
          <w:b/>
          <w:bCs/>
        </w:rPr>
        <w:t xml:space="preserve"> </w:t>
      </w:r>
      <w:r w:rsidRPr="002842F5">
        <w:rPr>
          <w:rFonts w:ascii="Times New Roman CYR" w:hAnsi="Times New Roman CYR" w:cs="Times New Roman CYR"/>
          <w:b/>
          <w:bCs/>
        </w:rPr>
        <w:t>Москва.</w:t>
      </w:r>
    </w:p>
    <w:p w14:paraId="799E4C28" w14:textId="77777777" w:rsidR="00245A72" w:rsidRPr="002842F5" w:rsidRDefault="002D0CAD">
      <w:pPr>
        <w:spacing w:line="276" w:lineRule="auto"/>
        <w:jc w:val="both"/>
      </w:pPr>
      <w:r w:rsidRPr="002842F5">
        <w:rPr>
          <w:rFonts w:ascii="Times New Roman CYR" w:hAnsi="Times New Roman CYR" w:cs="Times New Roman CYR"/>
        </w:rPr>
        <w:t xml:space="preserve">Адрес регистратора: </w:t>
      </w:r>
      <w:r w:rsidRPr="002842F5">
        <w:rPr>
          <w:rFonts w:ascii="Times New Roman CYR" w:hAnsi="Times New Roman CYR" w:cs="Times New Roman CYR"/>
          <w:b/>
          <w:bCs/>
        </w:rPr>
        <w:t>129090, Москва, Б. Балканский пер., д. 20, стр. 1.</w:t>
      </w:r>
    </w:p>
    <w:p w14:paraId="48DC8F58" w14:textId="77777777" w:rsidR="00245A72" w:rsidRPr="002842F5" w:rsidRDefault="002D0CAD">
      <w:pPr>
        <w:widowControl w:val="0"/>
        <w:jc w:val="both"/>
      </w:pPr>
      <w:r w:rsidRPr="002842F5">
        <w:rPr>
          <w:rFonts w:ascii="Times New Roman CYR" w:hAnsi="Times New Roman CYR" w:cs="Times New Roman CYR"/>
          <w:b/>
          <w:bCs/>
        </w:rPr>
        <w:t xml:space="preserve">Лицо, уполномоченное АО «Реестр»: </w:t>
      </w:r>
      <w:r w:rsidR="00ED2594" w:rsidRPr="002842F5">
        <w:rPr>
          <w:rFonts w:ascii="Times New Roman CYR" w:hAnsi="Times New Roman CYR" w:cs="Times New Roman CYR"/>
          <w:b/>
          <w:bCs/>
        </w:rPr>
        <w:t>Гольдина Олеся Владимировна</w:t>
      </w:r>
      <w:r w:rsidRPr="002842F5">
        <w:rPr>
          <w:rFonts w:ascii="Times New Roman CYR" w:hAnsi="Times New Roman CYR" w:cs="Times New Roman CYR"/>
          <w:b/>
          <w:bCs/>
        </w:rPr>
        <w:t>.</w:t>
      </w:r>
    </w:p>
    <w:p w14:paraId="507403B3" w14:textId="77777777" w:rsidR="00277351" w:rsidRPr="002842F5" w:rsidRDefault="00277351">
      <w:pPr>
        <w:jc w:val="center"/>
        <w:rPr>
          <w:rFonts w:ascii="Times New Roman CYR" w:hAnsi="Times New Roman CYR" w:cs="Times New Roman CYR"/>
          <w:b/>
          <w:bCs/>
          <w:caps/>
        </w:rPr>
      </w:pPr>
    </w:p>
    <w:p w14:paraId="0DBED6FA" w14:textId="77777777" w:rsidR="00245A72" w:rsidRPr="002842F5" w:rsidRDefault="002D0CAD">
      <w:pPr>
        <w:jc w:val="center"/>
      </w:pPr>
      <w:r w:rsidRPr="002842F5">
        <w:rPr>
          <w:rFonts w:ascii="Times New Roman CYR" w:hAnsi="Times New Roman CYR" w:cs="Times New Roman CYR"/>
          <w:b/>
          <w:bCs/>
          <w:caps/>
        </w:rPr>
        <w:t>Повестка дня собрания:</w:t>
      </w:r>
    </w:p>
    <w:p w14:paraId="6D49EC57" w14:textId="77777777" w:rsidR="00245A72" w:rsidRPr="002842F5" w:rsidRDefault="00245A72">
      <w:pPr>
        <w:ind w:right="-427"/>
        <w:jc w:val="center"/>
        <w:rPr>
          <w:rFonts w:ascii="Times New Roman CYR" w:hAnsi="Times New Roman CYR" w:cs="Times New Roman CYR"/>
          <w:b/>
          <w:bCs/>
          <w:caps/>
        </w:rPr>
      </w:pPr>
    </w:p>
    <w:p w14:paraId="47FCB64C" w14:textId="77777777" w:rsidR="00245A72" w:rsidRPr="002842F5" w:rsidRDefault="002D0CAD">
      <w:pPr>
        <w:jc w:val="both"/>
      </w:pPr>
      <w:r w:rsidRPr="002842F5">
        <w:rPr>
          <w:rFonts w:ascii="Times New Roman CYR" w:hAnsi="Times New Roman CYR" w:cs="Times New Roman CYR"/>
        </w:rPr>
        <w:t>1. Утверждение годового отчета, годовой бухгалтерской (финансовой) отчетности Общества за 202</w:t>
      </w:r>
      <w:r w:rsidR="00277351" w:rsidRPr="002842F5">
        <w:rPr>
          <w:rFonts w:ascii="Times New Roman CYR" w:hAnsi="Times New Roman CYR" w:cs="Times New Roman CYR"/>
        </w:rPr>
        <w:t>2</w:t>
      </w:r>
      <w:r w:rsidRPr="002842F5">
        <w:rPr>
          <w:rFonts w:ascii="Times New Roman CYR" w:hAnsi="Times New Roman CYR" w:cs="Times New Roman CYR"/>
        </w:rPr>
        <w:t xml:space="preserve"> год.</w:t>
      </w:r>
    </w:p>
    <w:p w14:paraId="44EA62A4" w14:textId="02D12179" w:rsidR="00245A72" w:rsidRPr="002842F5" w:rsidRDefault="002D0CAD">
      <w:pPr>
        <w:jc w:val="both"/>
        <w:rPr>
          <w:rFonts w:ascii="Times New Roman CYR" w:hAnsi="Times New Roman CYR" w:cs="Times New Roman CYR"/>
        </w:rPr>
      </w:pPr>
      <w:r w:rsidRPr="002842F5">
        <w:rPr>
          <w:rFonts w:ascii="Times New Roman CYR" w:hAnsi="Times New Roman CYR" w:cs="Times New Roman CYR"/>
        </w:rPr>
        <w:t>2. Распределение прибыли (в том числе выплата (объявление) дивидендов) и убытков общества по результатам 202</w:t>
      </w:r>
      <w:r w:rsidR="00277351" w:rsidRPr="002842F5">
        <w:rPr>
          <w:rFonts w:ascii="Times New Roman CYR" w:hAnsi="Times New Roman CYR" w:cs="Times New Roman CYR"/>
        </w:rPr>
        <w:t>2</w:t>
      </w:r>
      <w:r w:rsidR="00612A4B">
        <w:rPr>
          <w:rFonts w:ascii="Times New Roman CYR" w:hAnsi="Times New Roman CYR" w:cs="Times New Roman CYR"/>
        </w:rPr>
        <w:t xml:space="preserve"> </w:t>
      </w:r>
      <w:r w:rsidRPr="002842F5">
        <w:rPr>
          <w:rFonts w:ascii="Times New Roman CYR" w:hAnsi="Times New Roman CYR" w:cs="Times New Roman CYR"/>
        </w:rPr>
        <w:t xml:space="preserve">отчетного года </w:t>
      </w:r>
    </w:p>
    <w:p w14:paraId="6ED71008" w14:textId="77777777" w:rsidR="00277351" w:rsidRPr="002842F5" w:rsidRDefault="00277351">
      <w:pPr>
        <w:jc w:val="both"/>
      </w:pPr>
      <w:r w:rsidRPr="002842F5">
        <w:rPr>
          <w:rFonts w:ascii="Times New Roman CYR" w:hAnsi="Times New Roman CYR" w:cs="Times New Roman CYR"/>
        </w:rPr>
        <w:t>3. Определение количественного состава Совета директоров Общества.</w:t>
      </w:r>
    </w:p>
    <w:p w14:paraId="4B8EF6AC" w14:textId="77777777" w:rsidR="00245A72" w:rsidRPr="002842F5" w:rsidRDefault="00277351">
      <w:pPr>
        <w:jc w:val="both"/>
      </w:pPr>
      <w:r w:rsidRPr="002842F5">
        <w:rPr>
          <w:rFonts w:ascii="Times New Roman CYR" w:hAnsi="Times New Roman CYR" w:cs="Times New Roman CYR"/>
        </w:rPr>
        <w:t>4</w:t>
      </w:r>
      <w:r w:rsidR="002D0CAD" w:rsidRPr="002842F5">
        <w:rPr>
          <w:rFonts w:ascii="Times New Roman CYR" w:hAnsi="Times New Roman CYR" w:cs="Times New Roman CYR"/>
        </w:rPr>
        <w:t>. Избрание членов Совета директоров Общества.</w:t>
      </w:r>
    </w:p>
    <w:p w14:paraId="4699F063" w14:textId="77777777" w:rsidR="00245A72" w:rsidRPr="002842F5" w:rsidRDefault="00277351">
      <w:pPr>
        <w:jc w:val="both"/>
      </w:pPr>
      <w:r w:rsidRPr="002842F5">
        <w:rPr>
          <w:rFonts w:ascii="Times New Roman CYR" w:hAnsi="Times New Roman CYR" w:cs="Times New Roman CYR"/>
        </w:rPr>
        <w:t>5</w:t>
      </w:r>
      <w:r w:rsidR="002D0CAD" w:rsidRPr="002842F5">
        <w:rPr>
          <w:rFonts w:ascii="Times New Roman CYR" w:hAnsi="Times New Roman CYR" w:cs="Times New Roman CYR"/>
        </w:rPr>
        <w:t xml:space="preserve">. Избрание членов Ревизионной комиссии Общества. </w:t>
      </w:r>
    </w:p>
    <w:p w14:paraId="1AA7DFE2" w14:textId="77777777" w:rsidR="00245A72" w:rsidRPr="002842F5" w:rsidRDefault="00277351">
      <w:pPr>
        <w:jc w:val="both"/>
      </w:pPr>
      <w:r w:rsidRPr="002842F5">
        <w:rPr>
          <w:rFonts w:ascii="Times New Roman CYR" w:hAnsi="Times New Roman CYR" w:cs="Times New Roman CYR"/>
        </w:rPr>
        <w:t>6</w:t>
      </w:r>
      <w:r w:rsidR="002D0CAD" w:rsidRPr="002842F5">
        <w:rPr>
          <w:rFonts w:ascii="Times New Roman CYR" w:hAnsi="Times New Roman CYR" w:cs="Times New Roman CYR"/>
        </w:rPr>
        <w:t xml:space="preserve">. </w:t>
      </w:r>
      <w:r w:rsidRPr="002842F5">
        <w:rPr>
          <w:rFonts w:ascii="Times New Roman CYR" w:hAnsi="Times New Roman CYR" w:cs="Times New Roman CYR"/>
        </w:rPr>
        <w:t>Назначение аудиторской организации (индивидуального аудитора) Общества на 2023 год</w:t>
      </w:r>
      <w:r w:rsidR="002D0CAD" w:rsidRPr="002842F5">
        <w:rPr>
          <w:rFonts w:ascii="Times New Roman CYR" w:hAnsi="Times New Roman CYR" w:cs="Times New Roman CYR"/>
        </w:rPr>
        <w:t>.</w:t>
      </w:r>
    </w:p>
    <w:p w14:paraId="35449361" w14:textId="77777777" w:rsidR="00245A72" w:rsidRPr="002842F5" w:rsidRDefault="00245A72">
      <w:pPr>
        <w:jc w:val="both"/>
        <w:rPr>
          <w:rFonts w:ascii="Times New Roman CYR" w:hAnsi="Times New Roman CYR" w:cs="Times New Roman CYR"/>
        </w:rPr>
      </w:pPr>
    </w:p>
    <w:p w14:paraId="22D6C582" w14:textId="40E3F300" w:rsidR="00245A72" w:rsidRPr="002842F5" w:rsidRDefault="002D0CAD">
      <w:pPr>
        <w:pStyle w:val="a5"/>
        <w:spacing w:before="120" w:after="0"/>
        <w:ind w:right="-425"/>
      </w:pPr>
      <w:r w:rsidRPr="002842F5">
        <w:rPr>
          <w:sz w:val="22"/>
          <w:szCs w:val="22"/>
        </w:rPr>
        <w:t>Число голосов, которыми обладали лица, включенные в список лиц, имеющих право на участие в общем собрании:</w:t>
      </w:r>
      <w:r w:rsidR="00612A4B">
        <w:rPr>
          <w:sz w:val="22"/>
          <w:szCs w:val="22"/>
        </w:rPr>
        <w:t xml:space="preserve"> </w:t>
      </w:r>
      <w:r w:rsidRPr="002842F5">
        <w:rPr>
          <w:bCs/>
          <w:sz w:val="22"/>
          <w:szCs w:val="22"/>
        </w:rPr>
        <w:t>12</w:t>
      </w:r>
      <w:r w:rsidR="00277351" w:rsidRPr="002842F5">
        <w:rPr>
          <w:bCs/>
          <w:sz w:val="22"/>
          <w:szCs w:val="22"/>
        </w:rPr>
        <w:t>1</w:t>
      </w:r>
      <w:r w:rsidRPr="002842F5">
        <w:rPr>
          <w:bCs/>
          <w:sz w:val="22"/>
          <w:szCs w:val="22"/>
        </w:rPr>
        <w:t xml:space="preserve"> 000.</w:t>
      </w:r>
    </w:p>
    <w:p w14:paraId="2463DAD4" w14:textId="77777777" w:rsidR="00245A72" w:rsidRPr="002842F5" w:rsidRDefault="00245A72">
      <w:pPr>
        <w:ind w:firstLine="700"/>
        <w:jc w:val="both"/>
        <w:rPr>
          <w:rFonts w:ascii="Times New Roman CYR" w:hAnsi="Times New Roman CYR" w:cs="Times New Roman CYR"/>
          <w:b/>
          <w:bCs/>
        </w:rPr>
      </w:pPr>
    </w:p>
    <w:p w14:paraId="25CEBF40" w14:textId="5E696C90" w:rsidR="00277351" w:rsidRPr="002842F5" w:rsidRDefault="00277351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По вопросу</w:t>
      </w:r>
      <w:r w:rsidR="00612A4B">
        <w:rPr>
          <w:rFonts w:ascii="Times New Roman CYR" w:hAnsi="Times New Roman CYR" w:cs="Times New Roman CYR"/>
          <w:b/>
          <w:bCs/>
        </w:rPr>
        <w:t xml:space="preserve"> </w:t>
      </w:r>
      <w:r w:rsidRPr="002842F5">
        <w:rPr>
          <w:rFonts w:ascii="Times New Roman CYR" w:hAnsi="Times New Roman CYR" w:cs="Times New Roman CYR"/>
          <w:b/>
          <w:bCs/>
        </w:rPr>
        <w:t>повестки дня №1:</w:t>
      </w:r>
    </w:p>
    <w:p w14:paraId="078BB1A0" w14:textId="77777777" w:rsidR="00277351" w:rsidRPr="002842F5" w:rsidRDefault="00277351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152A0385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Утверждение годового отчета, годовой бухгалтерской (финансовой) отчетности Общества за 202</w:t>
      </w:r>
      <w:r w:rsidR="00323D46" w:rsidRPr="002842F5">
        <w:rPr>
          <w:sz w:val="22"/>
          <w:szCs w:val="22"/>
        </w:rPr>
        <w:t>2</w:t>
      </w:r>
      <w:r w:rsidRPr="002842F5">
        <w:rPr>
          <w:sz w:val="22"/>
          <w:szCs w:val="22"/>
        </w:rPr>
        <w:t xml:space="preserve"> год.</w:t>
      </w:r>
      <w:r w:rsidRPr="002842F5">
        <w:rPr>
          <w:b/>
          <w:bCs/>
          <w:sz w:val="22"/>
          <w:szCs w:val="22"/>
        </w:rPr>
        <w:t>»</w:t>
      </w:r>
    </w:p>
    <w:p w14:paraId="07D5C83B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– 12</w:t>
      </w:r>
      <w:r w:rsidR="00323D46" w:rsidRPr="002842F5">
        <w:rPr>
          <w:sz w:val="22"/>
          <w:szCs w:val="22"/>
        </w:rPr>
        <w:t>1</w:t>
      </w:r>
      <w:r w:rsidRPr="002842F5">
        <w:rPr>
          <w:sz w:val="22"/>
          <w:szCs w:val="22"/>
        </w:rPr>
        <w:t> 000.</w:t>
      </w:r>
    </w:p>
    <w:p w14:paraId="2F6F3AC7" w14:textId="68473961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bCs/>
          <w:sz w:val="22"/>
          <w:szCs w:val="22"/>
        </w:rPr>
        <w:lastRenderedPageBreak/>
        <w:t xml:space="preserve"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</w:t>
      </w:r>
      <w:r w:rsidR="00612A4B">
        <w:rPr>
          <w:rFonts w:cs="Times New Roman CYR"/>
          <w:bCs/>
          <w:sz w:val="22"/>
          <w:szCs w:val="22"/>
        </w:rPr>
        <w:t>№</w:t>
      </w:r>
      <w:r w:rsidRPr="002842F5">
        <w:rPr>
          <w:rFonts w:cs="Times New Roman CYR"/>
          <w:bCs/>
          <w:sz w:val="22"/>
          <w:szCs w:val="22"/>
        </w:rPr>
        <w:t xml:space="preserve"> 660-П)</w:t>
      </w:r>
      <w:r w:rsidRPr="002842F5">
        <w:rPr>
          <w:bCs/>
          <w:sz w:val="22"/>
          <w:szCs w:val="22"/>
        </w:rPr>
        <w:t>: 12</w:t>
      </w:r>
      <w:r w:rsidR="00323D46" w:rsidRPr="002842F5">
        <w:rPr>
          <w:bCs/>
          <w:sz w:val="22"/>
          <w:szCs w:val="22"/>
        </w:rPr>
        <w:t>1</w:t>
      </w:r>
      <w:r w:rsidRPr="002842F5">
        <w:rPr>
          <w:bCs/>
          <w:sz w:val="22"/>
          <w:szCs w:val="22"/>
        </w:rPr>
        <w:t> 000.</w:t>
      </w:r>
    </w:p>
    <w:p w14:paraId="592EB8BC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 w:rsidR="00323D46" w:rsidRPr="002842F5">
        <w:rPr>
          <w:sz w:val="22"/>
          <w:szCs w:val="22"/>
        </w:rPr>
        <w:t xml:space="preserve"> – 116549</w:t>
      </w:r>
      <w:r w:rsidRPr="002842F5">
        <w:rPr>
          <w:sz w:val="22"/>
          <w:szCs w:val="22"/>
        </w:rPr>
        <w:t>.</w:t>
      </w:r>
    </w:p>
    <w:p w14:paraId="7071F955" w14:textId="77777777" w:rsidR="00245A72" w:rsidRPr="002842F5" w:rsidRDefault="002D0CAD">
      <w:pPr>
        <w:ind w:firstLine="567"/>
        <w:jc w:val="both"/>
        <w:rPr>
          <w:sz w:val="22"/>
          <w:szCs w:val="22"/>
        </w:rPr>
      </w:pPr>
      <w:r w:rsidRPr="002842F5">
        <w:rPr>
          <w:sz w:val="22"/>
          <w:szCs w:val="22"/>
        </w:rPr>
        <w:t>Кворум имеется (</w:t>
      </w:r>
      <w:r w:rsidRPr="002842F5">
        <w:rPr>
          <w:rFonts w:cs="Times New Roman CYR"/>
          <w:sz w:val="22"/>
          <w:szCs w:val="22"/>
        </w:rPr>
        <w:t>96.</w:t>
      </w:r>
      <w:r w:rsidR="001B689C" w:rsidRPr="002842F5">
        <w:rPr>
          <w:rFonts w:cs="Times New Roman CYR"/>
          <w:sz w:val="22"/>
          <w:szCs w:val="22"/>
        </w:rPr>
        <w:t>3</w:t>
      </w:r>
      <w:r w:rsidRPr="002842F5">
        <w:rPr>
          <w:rFonts w:cs="Times New Roman CYR"/>
          <w:sz w:val="22"/>
          <w:szCs w:val="22"/>
        </w:rPr>
        <w:t>2%</w:t>
      </w:r>
      <w:r w:rsidRPr="002842F5">
        <w:rPr>
          <w:sz w:val="22"/>
          <w:szCs w:val="22"/>
        </w:rPr>
        <w:t>).</w:t>
      </w:r>
    </w:p>
    <w:p w14:paraId="5F772771" w14:textId="21809142" w:rsidR="00245A72" w:rsidRPr="002842F5" w:rsidRDefault="002D0CAD">
      <w:pPr>
        <w:jc w:val="both"/>
        <w:rPr>
          <w:b/>
          <w:bCs/>
          <w:sz w:val="22"/>
          <w:szCs w:val="22"/>
        </w:rPr>
      </w:pPr>
      <w:r w:rsidRPr="002842F5">
        <w:rPr>
          <w:b/>
          <w:bCs/>
          <w:sz w:val="22"/>
          <w:szCs w:val="22"/>
        </w:rPr>
        <w:t>Голосовали:</w:t>
      </w:r>
      <w:r w:rsidR="00612A4B">
        <w:rPr>
          <w:b/>
          <w:bCs/>
          <w:sz w:val="22"/>
          <w:szCs w:val="22"/>
        </w:rPr>
        <w:t xml:space="preserve"> </w:t>
      </w:r>
    </w:p>
    <w:tbl>
      <w:tblPr>
        <w:tblW w:w="6582" w:type="dxa"/>
        <w:tblInd w:w="392" w:type="dxa"/>
        <w:tblLook w:val="0000" w:firstRow="0" w:lastRow="0" w:firstColumn="0" w:lastColumn="0" w:noHBand="0" w:noVBand="0"/>
      </w:tblPr>
      <w:tblGrid>
        <w:gridCol w:w="2939"/>
        <w:gridCol w:w="925"/>
        <w:gridCol w:w="1364"/>
        <w:gridCol w:w="931"/>
        <w:gridCol w:w="423"/>
      </w:tblGrid>
      <w:tr w:rsidR="002842F5" w:rsidRPr="002842F5" w14:paraId="1AF4A946" w14:textId="77777777">
        <w:trPr>
          <w:cantSplit/>
        </w:trPr>
        <w:tc>
          <w:tcPr>
            <w:tcW w:w="2955" w:type="dxa"/>
            <w:shd w:val="clear" w:color="auto" w:fill="auto"/>
          </w:tcPr>
          <w:p w14:paraId="7930F3B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14:paraId="660383C2" w14:textId="77777777" w:rsidR="00245A72" w:rsidRPr="002842F5" w:rsidRDefault="00323D46" w:rsidP="00456922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116499</w:t>
            </w:r>
          </w:p>
        </w:tc>
        <w:tc>
          <w:tcPr>
            <w:tcW w:w="1418" w:type="dxa"/>
            <w:shd w:val="clear" w:color="auto" w:fill="auto"/>
          </w:tcPr>
          <w:p w14:paraId="2FE28B1C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bottom w:val="single" w:sz="4" w:space="0" w:color="00000A"/>
            </w:tcBorders>
            <w:shd w:val="clear" w:color="auto" w:fill="auto"/>
          </w:tcPr>
          <w:p w14:paraId="20FF7EA6" w14:textId="77777777" w:rsidR="00245A72" w:rsidRPr="002842F5" w:rsidRDefault="00323D4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99,9571</w:t>
            </w:r>
          </w:p>
        </w:tc>
        <w:tc>
          <w:tcPr>
            <w:tcW w:w="426" w:type="dxa"/>
            <w:shd w:val="clear" w:color="auto" w:fill="auto"/>
          </w:tcPr>
          <w:p w14:paraId="04AA791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49369CAB" w14:textId="77777777">
        <w:trPr>
          <w:cantSplit/>
        </w:trPr>
        <w:tc>
          <w:tcPr>
            <w:tcW w:w="2955" w:type="dxa"/>
            <w:shd w:val="clear" w:color="auto" w:fill="auto"/>
          </w:tcPr>
          <w:p w14:paraId="370E9934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6183143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926BB39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DE9320D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06320D5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41BD2FD8" w14:textId="77777777">
        <w:trPr>
          <w:cantSplit/>
        </w:trPr>
        <w:tc>
          <w:tcPr>
            <w:tcW w:w="2955" w:type="dxa"/>
            <w:shd w:val="clear" w:color="auto" w:fill="auto"/>
          </w:tcPr>
          <w:p w14:paraId="4F2532B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116CA0D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2524A6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9FE6BDF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607D4B4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7379B1D7" w14:textId="77777777">
        <w:trPr>
          <w:cantSplit/>
        </w:trPr>
        <w:tc>
          <w:tcPr>
            <w:tcW w:w="2955" w:type="dxa"/>
            <w:shd w:val="clear" w:color="auto" w:fill="auto"/>
          </w:tcPr>
          <w:p w14:paraId="11E1378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81C0984" w14:textId="77777777" w:rsidR="00245A72" w:rsidRPr="002842F5" w:rsidRDefault="00323D46" w:rsidP="00323D4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36A5CDC4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1D3B69E" w14:textId="77777777" w:rsidR="00245A72" w:rsidRPr="002842F5" w:rsidRDefault="00245A72" w:rsidP="00323D4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021179C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1EA86A30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ПРИНЯТОЕ РЕШЕНИЕ: «Утвердить годовой отчет, годовую бухгалтерскую (финансовую) отчетность Общества за 202</w:t>
      </w:r>
      <w:r w:rsidR="00323D46" w:rsidRPr="002842F5">
        <w:rPr>
          <w:b/>
          <w:bCs/>
          <w:sz w:val="22"/>
          <w:szCs w:val="22"/>
        </w:rPr>
        <w:t>2</w:t>
      </w:r>
      <w:r w:rsidRPr="002842F5">
        <w:rPr>
          <w:b/>
          <w:bCs/>
          <w:sz w:val="22"/>
          <w:szCs w:val="22"/>
        </w:rPr>
        <w:t xml:space="preserve"> год.».</w:t>
      </w:r>
    </w:p>
    <w:p w14:paraId="3DFE7F31" w14:textId="77777777" w:rsidR="00013A80" w:rsidRPr="002842F5" w:rsidRDefault="00013A80" w:rsidP="00013A80">
      <w:pPr>
        <w:autoSpaceDE w:val="0"/>
        <w:ind w:firstLine="700"/>
        <w:jc w:val="both"/>
        <w:rPr>
          <w:b/>
          <w:bCs/>
          <w:sz w:val="22"/>
          <w:szCs w:val="22"/>
        </w:rPr>
      </w:pPr>
    </w:p>
    <w:p w14:paraId="676246C7" w14:textId="77777777" w:rsidR="00245A72" w:rsidRPr="002842F5" w:rsidRDefault="00013A80" w:rsidP="00013A80">
      <w:pPr>
        <w:autoSpaceDE w:val="0"/>
        <w:ind w:firstLine="70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№2 повестки дня:</w:t>
      </w:r>
      <w:r w:rsidRPr="002842F5">
        <w:rPr>
          <w:sz w:val="22"/>
          <w:szCs w:val="22"/>
        </w:rPr>
        <w:t xml:space="preserve"> </w:t>
      </w:r>
    </w:p>
    <w:p w14:paraId="4042212D" w14:textId="77777777" w:rsidR="00323D46" w:rsidRPr="002842F5" w:rsidRDefault="00323D46" w:rsidP="00323D46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43FF8FDE" w14:textId="369BF23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ab/>
      </w:r>
      <w:r w:rsidRPr="002842F5">
        <w:rPr>
          <w:rFonts w:ascii="Times New Roman CYR" w:hAnsi="Times New Roman CYR" w:cs="Times New Roman CYR"/>
        </w:rPr>
        <w:t>Распределение прибыли (в том числе выплата (объявление) дивидендов) и убытков общества по результатам 202</w:t>
      </w:r>
      <w:r w:rsidR="00323D46" w:rsidRPr="002842F5">
        <w:rPr>
          <w:rFonts w:ascii="Times New Roman CYR" w:hAnsi="Times New Roman CYR" w:cs="Times New Roman CYR"/>
        </w:rPr>
        <w:t>2</w:t>
      </w:r>
      <w:r w:rsidR="00612A4B">
        <w:rPr>
          <w:rFonts w:ascii="Times New Roman CYR" w:hAnsi="Times New Roman CYR" w:cs="Times New Roman CYR"/>
        </w:rPr>
        <w:t xml:space="preserve"> </w:t>
      </w:r>
      <w:r w:rsidRPr="002842F5">
        <w:rPr>
          <w:rFonts w:ascii="Times New Roman CYR" w:hAnsi="Times New Roman CYR" w:cs="Times New Roman CYR"/>
        </w:rPr>
        <w:t>отчетного года</w:t>
      </w:r>
      <w:r w:rsidRPr="002842F5">
        <w:rPr>
          <w:sz w:val="22"/>
          <w:szCs w:val="22"/>
        </w:rPr>
        <w:t>.</w:t>
      </w:r>
    </w:p>
    <w:p w14:paraId="3E3F0D4B" w14:textId="77777777" w:rsidR="00245A72" w:rsidRPr="002842F5" w:rsidRDefault="00323D46">
      <w:pPr>
        <w:jc w:val="both"/>
      </w:pPr>
      <w:proofErr w:type="gramStart"/>
      <w:r w:rsidRPr="002842F5">
        <w:rPr>
          <w:bCs/>
          <w:sz w:val="22"/>
          <w:szCs w:val="22"/>
        </w:rPr>
        <w:t>Прибыль</w:t>
      </w:r>
      <w:proofErr w:type="gramEnd"/>
      <w:r w:rsidRPr="002842F5">
        <w:rPr>
          <w:bCs/>
          <w:sz w:val="22"/>
          <w:szCs w:val="22"/>
        </w:rPr>
        <w:t xml:space="preserve"> полученную по результатам</w:t>
      </w:r>
      <w:r w:rsidR="002D0CAD" w:rsidRPr="002842F5">
        <w:rPr>
          <w:bCs/>
          <w:sz w:val="22"/>
          <w:szCs w:val="22"/>
        </w:rPr>
        <w:t xml:space="preserve"> 202</w:t>
      </w:r>
      <w:r w:rsidRPr="002842F5">
        <w:rPr>
          <w:bCs/>
          <w:sz w:val="22"/>
          <w:szCs w:val="22"/>
        </w:rPr>
        <w:t>2</w:t>
      </w:r>
      <w:r w:rsidR="002D0CAD" w:rsidRPr="002842F5">
        <w:rPr>
          <w:bCs/>
          <w:sz w:val="22"/>
          <w:szCs w:val="22"/>
        </w:rPr>
        <w:t xml:space="preserve"> финансового года </w:t>
      </w:r>
      <w:r w:rsidRPr="002842F5">
        <w:rPr>
          <w:bCs/>
          <w:sz w:val="22"/>
          <w:szCs w:val="22"/>
        </w:rPr>
        <w:t>распределить</w:t>
      </w:r>
      <w:r w:rsidR="002D0CAD" w:rsidRPr="002842F5">
        <w:rPr>
          <w:bCs/>
          <w:sz w:val="22"/>
          <w:szCs w:val="22"/>
          <w:lang w:eastAsia="zh-CN" w:bidi="hi-IN"/>
        </w:rPr>
        <w:t xml:space="preserve"> следующим образом:</w:t>
      </w:r>
    </w:p>
    <w:p w14:paraId="13EDC154" w14:textId="23A283BB" w:rsidR="00013A80" w:rsidRPr="002842F5" w:rsidRDefault="002D0CAD">
      <w:pPr>
        <w:jc w:val="both"/>
        <w:rPr>
          <w:bCs/>
          <w:sz w:val="22"/>
          <w:szCs w:val="22"/>
          <w:lang w:eastAsia="zh-CN" w:bidi="hi-IN"/>
        </w:rPr>
      </w:pPr>
      <w:r w:rsidRPr="002842F5">
        <w:rPr>
          <w:bCs/>
          <w:sz w:val="22"/>
          <w:szCs w:val="22"/>
          <w:lang w:eastAsia="zh-CN" w:bidi="hi-IN"/>
        </w:rPr>
        <w:t xml:space="preserve">Выплатить дивиденды по результатам </w:t>
      </w:r>
      <w:r w:rsidR="00323D46" w:rsidRPr="002842F5">
        <w:rPr>
          <w:bCs/>
          <w:sz w:val="22"/>
          <w:szCs w:val="22"/>
          <w:lang w:eastAsia="zh-CN" w:bidi="hi-IN"/>
        </w:rPr>
        <w:t>202</w:t>
      </w:r>
      <w:r w:rsidRPr="002842F5">
        <w:rPr>
          <w:bCs/>
          <w:sz w:val="22"/>
          <w:szCs w:val="22"/>
          <w:lang w:eastAsia="zh-CN" w:bidi="hi-IN"/>
        </w:rPr>
        <w:t xml:space="preserve"> отчетного года в размере </w:t>
      </w:r>
      <w:r w:rsidR="00323D46" w:rsidRPr="002842F5">
        <w:rPr>
          <w:bCs/>
          <w:sz w:val="22"/>
          <w:szCs w:val="22"/>
          <w:lang w:eastAsia="zh-CN" w:bidi="hi-IN"/>
        </w:rPr>
        <w:t>1 906</w:t>
      </w:r>
      <w:r w:rsidRPr="002842F5">
        <w:rPr>
          <w:bCs/>
          <w:sz w:val="22"/>
          <w:szCs w:val="22"/>
          <w:lang w:eastAsia="zh-CN" w:bidi="hi-IN"/>
        </w:rPr>
        <w:t xml:space="preserve"> рубл</w:t>
      </w:r>
      <w:r w:rsidR="00456922" w:rsidRPr="002842F5">
        <w:rPr>
          <w:bCs/>
          <w:sz w:val="22"/>
          <w:szCs w:val="22"/>
          <w:lang w:eastAsia="zh-CN" w:bidi="hi-IN"/>
        </w:rPr>
        <w:t>ей</w:t>
      </w:r>
      <w:r w:rsidRPr="002842F5">
        <w:rPr>
          <w:bCs/>
          <w:sz w:val="22"/>
          <w:szCs w:val="22"/>
          <w:lang w:eastAsia="zh-CN" w:bidi="hi-IN"/>
        </w:rPr>
        <w:t xml:space="preserve"> </w:t>
      </w:r>
      <w:r w:rsidR="00323D46" w:rsidRPr="002842F5">
        <w:rPr>
          <w:bCs/>
          <w:sz w:val="22"/>
          <w:szCs w:val="22"/>
          <w:lang w:eastAsia="zh-CN" w:bidi="hi-IN"/>
        </w:rPr>
        <w:t>40</w:t>
      </w:r>
      <w:r w:rsidRPr="002842F5">
        <w:rPr>
          <w:bCs/>
          <w:sz w:val="22"/>
          <w:szCs w:val="22"/>
          <w:lang w:eastAsia="zh-CN" w:bidi="hi-IN"/>
        </w:rPr>
        <w:t xml:space="preserve"> копеек на одну привилегированную акцию. Установить дату составления списка лиц, имеющих право на получение дивидендов </w:t>
      </w:r>
      <w:r w:rsidR="00013A80" w:rsidRPr="002842F5">
        <w:rPr>
          <w:bCs/>
          <w:sz w:val="22"/>
          <w:szCs w:val="22"/>
          <w:lang w:eastAsia="zh-CN" w:bidi="hi-IN"/>
        </w:rPr>
        <w:t>22</w:t>
      </w:r>
      <w:r w:rsidR="00612A4B">
        <w:rPr>
          <w:bCs/>
          <w:sz w:val="22"/>
          <w:szCs w:val="22"/>
          <w:lang w:eastAsia="zh-CN" w:bidi="hi-IN"/>
        </w:rPr>
        <w:t xml:space="preserve"> </w:t>
      </w:r>
      <w:r w:rsidR="00013A80" w:rsidRPr="002842F5">
        <w:rPr>
          <w:bCs/>
          <w:sz w:val="22"/>
          <w:szCs w:val="22"/>
          <w:lang w:eastAsia="zh-CN" w:bidi="hi-IN"/>
        </w:rPr>
        <w:t>июня</w:t>
      </w:r>
      <w:r w:rsidRPr="002842F5">
        <w:rPr>
          <w:bCs/>
          <w:sz w:val="22"/>
          <w:szCs w:val="22"/>
          <w:lang w:eastAsia="zh-CN" w:bidi="hi-IN"/>
        </w:rPr>
        <w:t xml:space="preserve"> 202</w:t>
      </w:r>
      <w:r w:rsidR="00013A80" w:rsidRPr="002842F5">
        <w:rPr>
          <w:bCs/>
          <w:sz w:val="22"/>
          <w:szCs w:val="22"/>
          <w:lang w:eastAsia="zh-CN" w:bidi="hi-IN"/>
        </w:rPr>
        <w:t>3</w:t>
      </w:r>
      <w:r w:rsidRPr="002842F5">
        <w:rPr>
          <w:bCs/>
          <w:sz w:val="22"/>
          <w:szCs w:val="22"/>
          <w:lang w:eastAsia="zh-CN" w:bidi="hi-IN"/>
        </w:rPr>
        <w:t xml:space="preserve">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</w:t>
      </w:r>
    </w:p>
    <w:p w14:paraId="231E6725" w14:textId="77777777" w:rsidR="00013A80" w:rsidRPr="002842F5" w:rsidRDefault="00013A80">
      <w:pPr>
        <w:jc w:val="both"/>
        <w:rPr>
          <w:bCs/>
          <w:sz w:val="22"/>
          <w:szCs w:val="22"/>
          <w:lang w:eastAsia="zh-CN" w:bidi="hi-IN"/>
        </w:rPr>
      </w:pPr>
      <w:r w:rsidRPr="002842F5">
        <w:rPr>
          <w:bCs/>
          <w:sz w:val="22"/>
          <w:szCs w:val="22"/>
          <w:lang w:eastAsia="zh-CN" w:bidi="hi-IN"/>
        </w:rPr>
        <w:t>1 833 000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комиссии. Оставшуюся часть прибыли в размере 7 063 262 рубля 08 копеек оставить в распоряжении Общества.</w:t>
      </w:r>
    </w:p>
    <w:p w14:paraId="6067AFAF" w14:textId="77777777" w:rsidR="00245A72" w:rsidRPr="002842F5" w:rsidRDefault="002D0CAD">
      <w:pPr>
        <w:autoSpaceDE w:val="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№2 повестки дня:</w:t>
      </w:r>
      <w:r w:rsidRPr="002842F5">
        <w:rPr>
          <w:sz w:val="22"/>
          <w:szCs w:val="22"/>
        </w:rPr>
        <w:t xml:space="preserve"> </w:t>
      </w:r>
    </w:p>
    <w:p w14:paraId="04CBC417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– 12</w:t>
      </w:r>
      <w:r w:rsidR="00013A80" w:rsidRPr="002842F5">
        <w:rPr>
          <w:sz w:val="22"/>
          <w:szCs w:val="22"/>
        </w:rPr>
        <w:t>1</w:t>
      </w:r>
      <w:r w:rsidRPr="002842F5">
        <w:rPr>
          <w:sz w:val="22"/>
          <w:szCs w:val="22"/>
        </w:rPr>
        <w:t> 000.</w:t>
      </w:r>
    </w:p>
    <w:p w14:paraId="182E4EF8" w14:textId="094367C8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bCs/>
          <w:sz w:val="22"/>
          <w:szCs w:val="22"/>
        </w:rPr>
        <w:t xml:space="preserve"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</w:t>
      </w:r>
      <w:r w:rsidR="00D83818">
        <w:rPr>
          <w:rFonts w:cs="Times New Roman CYR"/>
          <w:bCs/>
          <w:sz w:val="22"/>
          <w:szCs w:val="22"/>
        </w:rPr>
        <w:t>№</w:t>
      </w:r>
      <w:r w:rsidRPr="002842F5">
        <w:rPr>
          <w:rFonts w:cs="Times New Roman CYR"/>
          <w:bCs/>
          <w:sz w:val="22"/>
          <w:szCs w:val="22"/>
        </w:rPr>
        <w:t xml:space="preserve"> 660-П)</w:t>
      </w:r>
      <w:r w:rsidRPr="002842F5">
        <w:rPr>
          <w:bCs/>
          <w:sz w:val="22"/>
          <w:szCs w:val="22"/>
        </w:rPr>
        <w:t>: 12</w:t>
      </w:r>
      <w:r w:rsidR="00013A80" w:rsidRPr="002842F5">
        <w:rPr>
          <w:bCs/>
          <w:sz w:val="22"/>
          <w:szCs w:val="22"/>
        </w:rPr>
        <w:t>1</w:t>
      </w:r>
      <w:r w:rsidRPr="002842F5">
        <w:rPr>
          <w:bCs/>
          <w:sz w:val="22"/>
          <w:szCs w:val="22"/>
        </w:rPr>
        <w:t> 000.</w:t>
      </w:r>
    </w:p>
    <w:p w14:paraId="439844CE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 w:rsidRPr="002842F5">
        <w:rPr>
          <w:sz w:val="22"/>
          <w:szCs w:val="22"/>
        </w:rPr>
        <w:t xml:space="preserve"> – </w:t>
      </w:r>
      <w:r w:rsidR="00013A80" w:rsidRPr="002842F5">
        <w:rPr>
          <w:sz w:val="22"/>
          <w:szCs w:val="22"/>
        </w:rPr>
        <w:t xml:space="preserve">116 </w:t>
      </w:r>
      <w:r w:rsidR="001B689C" w:rsidRPr="002842F5">
        <w:rPr>
          <w:sz w:val="22"/>
          <w:szCs w:val="22"/>
        </w:rPr>
        <w:t>549</w:t>
      </w:r>
      <w:r w:rsidRPr="002842F5">
        <w:rPr>
          <w:sz w:val="22"/>
          <w:szCs w:val="22"/>
        </w:rPr>
        <w:t>.</w:t>
      </w:r>
    </w:p>
    <w:p w14:paraId="43945BF7" w14:textId="77777777" w:rsidR="00245A72" w:rsidRPr="002842F5" w:rsidRDefault="002D0CAD">
      <w:pPr>
        <w:ind w:firstLine="567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Кворум имеется (</w:t>
      </w:r>
      <w:r w:rsidRPr="002842F5">
        <w:rPr>
          <w:rFonts w:cs="Times New Roman CYR"/>
          <w:b/>
          <w:bCs/>
          <w:sz w:val="22"/>
          <w:szCs w:val="22"/>
        </w:rPr>
        <w:t>96.</w:t>
      </w:r>
      <w:r w:rsidR="001B689C" w:rsidRPr="002842F5">
        <w:rPr>
          <w:rFonts w:cs="Times New Roman CYR"/>
          <w:b/>
          <w:bCs/>
          <w:sz w:val="22"/>
          <w:szCs w:val="22"/>
        </w:rPr>
        <w:t>3</w:t>
      </w:r>
      <w:r w:rsidRPr="002842F5">
        <w:rPr>
          <w:rFonts w:cs="Times New Roman CYR"/>
          <w:b/>
          <w:bCs/>
          <w:sz w:val="22"/>
          <w:szCs w:val="22"/>
        </w:rPr>
        <w:t>2%</w:t>
      </w:r>
      <w:r w:rsidRPr="002842F5">
        <w:rPr>
          <w:b/>
          <w:bCs/>
          <w:sz w:val="22"/>
          <w:szCs w:val="22"/>
        </w:rPr>
        <w:t>)</w:t>
      </w:r>
      <w:r w:rsidRPr="002842F5">
        <w:rPr>
          <w:sz w:val="22"/>
          <w:szCs w:val="22"/>
        </w:rPr>
        <w:t>.</w:t>
      </w:r>
    </w:p>
    <w:p w14:paraId="2D98F75C" w14:textId="386B29C6" w:rsidR="00245A72" w:rsidRPr="002842F5" w:rsidRDefault="002D0CAD">
      <w:pPr>
        <w:jc w:val="both"/>
        <w:rPr>
          <w:b/>
          <w:bCs/>
          <w:sz w:val="22"/>
          <w:szCs w:val="22"/>
        </w:rPr>
      </w:pPr>
      <w:r w:rsidRPr="002842F5">
        <w:rPr>
          <w:b/>
          <w:bCs/>
          <w:sz w:val="22"/>
          <w:szCs w:val="22"/>
        </w:rPr>
        <w:t>Голосовали:</w:t>
      </w:r>
      <w:r w:rsidR="00612A4B">
        <w:rPr>
          <w:b/>
          <w:bCs/>
          <w:sz w:val="22"/>
          <w:szCs w:val="22"/>
        </w:rPr>
        <w:t xml:space="preserve"> </w:t>
      </w:r>
    </w:p>
    <w:tbl>
      <w:tblPr>
        <w:tblW w:w="6960" w:type="dxa"/>
        <w:tblInd w:w="392" w:type="dxa"/>
        <w:tblLook w:val="0000" w:firstRow="0" w:lastRow="0" w:firstColumn="0" w:lastColumn="0" w:noHBand="0" w:noVBand="0"/>
      </w:tblPr>
      <w:tblGrid>
        <w:gridCol w:w="2955"/>
        <w:gridCol w:w="931"/>
        <w:gridCol w:w="1418"/>
        <w:gridCol w:w="1146"/>
        <w:gridCol w:w="510"/>
      </w:tblGrid>
      <w:tr w:rsidR="002842F5" w:rsidRPr="002842F5" w14:paraId="5B7ED8BE" w14:textId="77777777">
        <w:trPr>
          <w:cantSplit/>
        </w:trPr>
        <w:tc>
          <w:tcPr>
            <w:tcW w:w="2955" w:type="dxa"/>
            <w:shd w:val="clear" w:color="auto" w:fill="auto"/>
          </w:tcPr>
          <w:p w14:paraId="60565C1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14:paraId="6C17A5C3" w14:textId="45F46514" w:rsidR="00245A72" w:rsidRPr="002842F5" w:rsidRDefault="00013A80" w:rsidP="00013A80">
            <w:pPr>
              <w:widowControl w:val="0"/>
              <w:snapToGrid w:val="0"/>
              <w:ind w:right="-191"/>
              <w:rPr>
                <w:sz w:val="21"/>
                <w:szCs w:val="21"/>
              </w:rPr>
            </w:pPr>
            <w:r w:rsidRPr="002842F5">
              <w:rPr>
                <w:rFonts w:ascii="Times New Roman CYR" w:hAnsi="Times New Roman CYR" w:cs="Times New Roman CYR"/>
                <w:sz w:val="21"/>
                <w:szCs w:val="21"/>
              </w:rPr>
              <w:t>116 499</w:t>
            </w:r>
            <w:r w:rsidR="002D0CAD" w:rsidRPr="002842F5">
              <w:rPr>
                <w:rFonts w:ascii="Times New Roman CYR" w:hAnsi="Times New Roman CYR" w:cs="Times New Roman CYR"/>
                <w:sz w:val="21"/>
                <w:szCs w:val="21"/>
              </w:rPr>
              <w:t>|</w:t>
            </w:r>
            <w:r w:rsidR="00612A4B">
              <w:rPr>
                <w:rFonts w:ascii="Times New Roman CYR" w:hAnsi="Times New Roman CYR" w:cs="Times New Roman CYR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23F07A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bottom w:val="single" w:sz="4" w:space="0" w:color="00000A"/>
            </w:tcBorders>
            <w:shd w:val="clear" w:color="auto" w:fill="auto"/>
          </w:tcPr>
          <w:p w14:paraId="27155508" w14:textId="77777777" w:rsidR="00245A72" w:rsidRPr="002842F5" w:rsidRDefault="00013A80" w:rsidP="00013A80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2842F5">
              <w:rPr>
                <w:rFonts w:ascii="Times New Roman CYR" w:hAnsi="Times New Roman CYR" w:cs="Times New Roman CYR"/>
                <w:sz w:val="18"/>
                <w:szCs w:val="18"/>
              </w:rPr>
              <w:t>99,9</w:t>
            </w:r>
            <w:r w:rsidR="00B21D43" w:rsidRPr="002842F5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  <w:r w:rsidRPr="002842F5">
              <w:rPr>
                <w:rFonts w:ascii="Times New Roman CYR" w:hAnsi="Times New Roman CYR" w:cs="Times New Roman CYR"/>
                <w:sz w:val="18"/>
                <w:szCs w:val="18"/>
              </w:rPr>
              <w:t>71</w:t>
            </w:r>
          </w:p>
        </w:tc>
        <w:tc>
          <w:tcPr>
            <w:tcW w:w="510" w:type="dxa"/>
            <w:shd w:val="clear" w:color="auto" w:fill="auto"/>
          </w:tcPr>
          <w:p w14:paraId="786BD2B1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6EF9C87B" w14:textId="77777777">
        <w:trPr>
          <w:cantSplit/>
        </w:trPr>
        <w:tc>
          <w:tcPr>
            <w:tcW w:w="2955" w:type="dxa"/>
            <w:shd w:val="clear" w:color="auto" w:fill="auto"/>
          </w:tcPr>
          <w:p w14:paraId="2C4DE86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3D8DF01" w14:textId="77777777" w:rsidR="00245A72" w:rsidRPr="002842F5" w:rsidRDefault="00013A80">
            <w:pPr>
              <w:snapToGrid w:val="0"/>
              <w:jc w:val="center"/>
              <w:rPr>
                <w:sz w:val="21"/>
                <w:szCs w:val="21"/>
              </w:rPr>
            </w:pPr>
            <w:r w:rsidRPr="002842F5">
              <w:rPr>
                <w:sz w:val="21"/>
                <w:szCs w:val="21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1EFF65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DC949CF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4E214FA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78D1E4B6" w14:textId="77777777">
        <w:trPr>
          <w:cantSplit/>
        </w:trPr>
        <w:tc>
          <w:tcPr>
            <w:tcW w:w="2955" w:type="dxa"/>
            <w:shd w:val="clear" w:color="auto" w:fill="auto"/>
          </w:tcPr>
          <w:p w14:paraId="7F8CF87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E24C8B7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4350C71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22B1D7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0B167D4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7C455132" w14:textId="77777777">
        <w:trPr>
          <w:cantSplit/>
        </w:trPr>
        <w:tc>
          <w:tcPr>
            <w:tcW w:w="2955" w:type="dxa"/>
            <w:shd w:val="clear" w:color="auto" w:fill="auto"/>
          </w:tcPr>
          <w:p w14:paraId="27400FF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FB1DF62" w14:textId="77777777" w:rsidR="00245A72" w:rsidRPr="002842F5" w:rsidRDefault="00013A80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45D38C37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FB6FD1C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0A1900E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0A48E7D9" w14:textId="77777777" w:rsidR="00013A80" w:rsidRPr="002842F5" w:rsidRDefault="002D0CAD" w:rsidP="00013A80">
      <w:pPr>
        <w:jc w:val="both"/>
      </w:pPr>
      <w:r w:rsidRPr="002842F5">
        <w:rPr>
          <w:b/>
          <w:bCs/>
          <w:sz w:val="22"/>
          <w:szCs w:val="22"/>
        </w:rPr>
        <w:t xml:space="preserve">ПРИНЯТОЕ РЕШЕНИЕ: </w:t>
      </w:r>
      <w:proofErr w:type="gramStart"/>
      <w:r w:rsidR="00013A80" w:rsidRPr="002842F5">
        <w:rPr>
          <w:bCs/>
          <w:sz w:val="22"/>
          <w:szCs w:val="22"/>
        </w:rPr>
        <w:t>Прибыль</w:t>
      </w:r>
      <w:proofErr w:type="gramEnd"/>
      <w:r w:rsidR="00013A80" w:rsidRPr="002842F5">
        <w:rPr>
          <w:bCs/>
          <w:sz w:val="22"/>
          <w:szCs w:val="22"/>
        </w:rPr>
        <w:t xml:space="preserve"> полученную по результатам 2022 финансового года распределить</w:t>
      </w:r>
      <w:r w:rsidR="00013A80" w:rsidRPr="002842F5">
        <w:rPr>
          <w:bCs/>
          <w:sz w:val="22"/>
          <w:szCs w:val="22"/>
          <w:lang w:eastAsia="zh-CN" w:bidi="hi-IN"/>
        </w:rPr>
        <w:t xml:space="preserve"> следующим образом:</w:t>
      </w:r>
    </w:p>
    <w:p w14:paraId="29F32CE6" w14:textId="02D01BB8" w:rsidR="00013A80" w:rsidRPr="002842F5" w:rsidRDefault="00013A80" w:rsidP="00013A80">
      <w:pPr>
        <w:jc w:val="both"/>
        <w:rPr>
          <w:bCs/>
          <w:sz w:val="22"/>
          <w:szCs w:val="22"/>
          <w:lang w:eastAsia="zh-CN" w:bidi="hi-IN"/>
        </w:rPr>
      </w:pPr>
      <w:r w:rsidRPr="002842F5">
        <w:rPr>
          <w:bCs/>
          <w:sz w:val="22"/>
          <w:szCs w:val="22"/>
          <w:lang w:eastAsia="zh-CN" w:bidi="hi-IN"/>
        </w:rPr>
        <w:t>Выплатить дивиденды по результатам 202 отчетного года в размере 1 906 рублей 40 копеек на одну привилегированную акцию. Установить дату составления списка лиц, имеющих право на получение дивидендов 22</w:t>
      </w:r>
      <w:r w:rsidR="00612A4B">
        <w:rPr>
          <w:bCs/>
          <w:sz w:val="22"/>
          <w:szCs w:val="22"/>
          <w:lang w:eastAsia="zh-CN" w:bidi="hi-IN"/>
        </w:rPr>
        <w:t xml:space="preserve"> </w:t>
      </w:r>
      <w:r w:rsidRPr="002842F5">
        <w:rPr>
          <w:bCs/>
          <w:sz w:val="22"/>
          <w:szCs w:val="22"/>
          <w:lang w:eastAsia="zh-CN" w:bidi="hi-IN"/>
        </w:rPr>
        <w:t>июня 2023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</w:t>
      </w:r>
    </w:p>
    <w:p w14:paraId="710E4ED1" w14:textId="77777777" w:rsidR="00013A80" w:rsidRPr="002842F5" w:rsidRDefault="00013A80" w:rsidP="00013A80">
      <w:pPr>
        <w:jc w:val="both"/>
        <w:rPr>
          <w:bCs/>
          <w:sz w:val="22"/>
          <w:szCs w:val="22"/>
          <w:lang w:eastAsia="zh-CN" w:bidi="hi-IN"/>
        </w:rPr>
      </w:pPr>
      <w:r w:rsidRPr="002842F5">
        <w:rPr>
          <w:bCs/>
          <w:sz w:val="22"/>
          <w:szCs w:val="22"/>
          <w:lang w:eastAsia="zh-CN" w:bidi="hi-IN"/>
        </w:rPr>
        <w:t>1 833 000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комиссии. Оставшуюся часть прибыли в размере 7 063 262 рубля 08 копеек оставить в распоряжении Общества.</w:t>
      </w:r>
    </w:p>
    <w:p w14:paraId="4CF28AE8" w14:textId="77777777" w:rsidR="00245A72" w:rsidRPr="002842F5" w:rsidRDefault="00245A72" w:rsidP="00013A80">
      <w:pPr>
        <w:jc w:val="both"/>
        <w:rPr>
          <w:b/>
        </w:rPr>
      </w:pPr>
    </w:p>
    <w:p w14:paraId="0FC7BE2D" w14:textId="77777777" w:rsidR="00013A80" w:rsidRPr="002842F5" w:rsidRDefault="00013A80" w:rsidP="00013A80">
      <w:pPr>
        <w:autoSpaceDE w:val="0"/>
        <w:ind w:firstLine="70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№3 повестки дня:</w:t>
      </w:r>
      <w:r w:rsidRPr="002842F5">
        <w:rPr>
          <w:sz w:val="22"/>
          <w:szCs w:val="22"/>
        </w:rPr>
        <w:t xml:space="preserve"> </w:t>
      </w:r>
    </w:p>
    <w:p w14:paraId="7CD77A4B" w14:textId="77777777" w:rsidR="00013A80" w:rsidRPr="002842F5" w:rsidRDefault="00013A80" w:rsidP="00013A80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717B870E" w14:textId="77777777" w:rsidR="00013A80" w:rsidRPr="002842F5" w:rsidRDefault="00013A80" w:rsidP="00013A80">
      <w:pPr>
        <w:jc w:val="both"/>
      </w:pPr>
      <w:r w:rsidRPr="002842F5">
        <w:rPr>
          <w:rFonts w:ascii="Times New Roman CYR" w:hAnsi="Times New Roman CYR" w:cs="Times New Roman CYR"/>
        </w:rPr>
        <w:lastRenderedPageBreak/>
        <w:t>Определение количественного состава Совета директоров Общества, в количестве 3-х членов.</w:t>
      </w:r>
    </w:p>
    <w:p w14:paraId="2AF90F03" w14:textId="77777777" w:rsidR="00013A80" w:rsidRPr="002842F5" w:rsidRDefault="00013A80" w:rsidP="00013A80">
      <w:pPr>
        <w:ind w:firstLine="700"/>
        <w:jc w:val="both"/>
        <w:rPr>
          <w:rFonts w:ascii="Times New Roman CYR" w:hAnsi="Times New Roman CYR" w:cs="Times New Roman CYR"/>
          <w:b/>
          <w:bCs/>
        </w:rPr>
      </w:pPr>
    </w:p>
    <w:p w14:paraId="2FC1A15C" w14:textId="77777777" w:rsidR="001B689C" w:rsidRPr="002842F5" w:rsidRDefault="001B689C" w:rsidP="001B689C">
      <w:pPr>
        <w:autoSpaceDE w:val="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№3 повестки дня:</w:t>
      </w:r>
      <w:r w:rsidRPr="002842F5">
        <w:rPr>
          <w:sz w:val="22"/>
          <w:szCs w:val="22"/>
        </w:rPr>
        <w:t xml:space="preserve"> </w:t>
      </w:r>
    </w:p>
    <w:p w14:paraId="325813E6" w14:textId="77777777" w:rsidR="001B689C" w:rsidRPr="002842F5" w:rsidRDefault="001B689C" w:rsidP="001B689C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– 121 000.</w:t>
      </w:r>
    </w:p>
    <w:p w14:paraId="78003159" w14:textId="51E917E4" w:rsidR="001B689C" w:rsidRPr="002842F5" w:rsidRDefault="001B689C" w:rsidP="001B689C">
      <w:pPr>
        <w:jc w:val="both"/>
        <w:rPr>
          <w:sz w:val="22"/>
          <w:szCs w:val="22"/>
        </w:rPr>
      </w:pPr>
      <w:r w:rsidRPr="002842F5">
        <w:rPr>
          <w:rFonts w:cs="Times New Roman CYR"/>
          <w:bCs/>
          <w:sz w:val="22"/>
          <w:szCs w:val="22"/>
        </w:rPr>
        <w:t xml:space="preserve"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</w:t>
      </w:r>
      <w:r w:rsidR="00D83818">
        <w:rPr>
          <w:rFonts w:cs="Times New Roman CYR"/>
          <w:bCs/>
          <w:sz w:val="22"/>
          <w:szCs w:val="22"/>
        </w:rPr>
        <w:t>№</w:t>
      </w:r>
      <w:r w:rsidRPr="002842F5">
        <w:rPr>
          <w:rFonts w:cs="Times New Roman CYR"/>
          <w:bCs/>
          <w:sz w:val="22"/>
          <w:szCs w:val="22"/>
        </w:rPr>
        <w:t xml:space="preserve"> 660-П)</w:t>
      </w:r>
      <w:r w:rsidRPr="002842F5">
        <w:rPr>
          <w:bCs/>
          <w:sz w:val="22"/>
          <w:szCs w:val="22"/>
        </w:rPr>
        <w:t>: 121 000.</w:t>
      </w:r>
    </w:p>
    <w:p w14:paraId="3A721885" w14:textId="77777777" w:rsidR="001B689C" w:rsidRPr="002842F5" w:rsidRDefault="001B689C" w:rsidP="001B689C">
      <w:pPr>
        <w:jc w:val="both"/>
        <w:rPr>
          <w:sz w:val="22"/>
          <w:szCs w:val="22"/>
        </w:rPr>
      </w:pPr>
      <w:r w:rsidRPr="002842F5">
        <w:rPr>
          <w:rFonts w:cs="Times New Roman CYR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 w:rsidRPr="002842F5">
        <w:rPr>
          <w:sz w:val="22"/>
          <w:szCs w:val="22"/>
        </w:rPr>
        <w:t xml:space="preserve"> – 116 549.</w:t>
      </w:r>
    </w:p>
    <w:p w14:paraId="46238374" w14:textId="77777777" w:rsidR="001B689C" w:rsidRPr="002842F5" w:rsidRDefault="001B689C" w:rsidP="001B689C">
      <w:pPr>
        <w:ind w:firstLine="567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Кворум имеется (</w:t>
      </w:r>
      <w:r w:rsidRPr="002842F5">
        <w:rPr>
          <w:rFonts w:cs="Times New Roman CYR"/>
          <w:b/>
          <w:bCs/>
          <w:sz w:val="22"/>
          <w:szCs w:val="22"/>
        </w:rPr>
        <w:t>96.32%</w:t>
      </w:r>
      <w:r w:rsidRPr="002842F5">
        <w:rPr>
          <w:b/>
          <w:bCs/>
          <w:sz w:val="22"/>
          <w:szCs w:val="22"/>
        </w:rPr>
        <w:t>)</w:t>
      </w:r>
      <w:r w:rsidRPr="002842F5">
        <w:rPr>
          <w:sz w:val="22"/>
          <w:szCs w:val="22"/>
        </w:rPr>
        <w:t>.</w:t>
      </w:r>
    </w:p>
    <w:p w14:paraId="5B76CA83" w14:textId="6EA9DC89" w:rsidR="001B689C" w:rsidRPr="002842F5" w:rsidRDefault="001B689C" w:rsidP="001B689C">
      <w:pPr>
        <w:jc w:val="both"/>
        <w:rPr>
          <w:b/>
          <w:bCs/>
          <w:sz w:val="22"/>
          <w:szCs w:val="22"/>
        </w:rPr>
      </w:pPr>
      <w:r w:rsidRPr="002842F5">
        <w:rPr>
          <w:b/>
          <w:bCs/>
          <w:sz w:val="22"/>
          <w:szCs w:val="22"/>
        </w:rPr>
        <w:t>Голосовали:</w:t>
      </w:r>
      <w:r w:rsidR="00612A4B">
        <w:rPr>
          <w:b/>
          <w:bCs/>
          <w:sz w:val="22"/>
          <w:szCs w:val="22"/>
        </w:rPr>
        <w:t xml:space="preserve"> </w:t>
      </w:r>
    </w:p>
    <w:tbl>
      <w:tblPr>
        <w:tblW w:w="6960" w:type="dxa"/>
        <w:tblInd w:w="392" w:type="dxa"/>
        <w:tblLook w:val="0000" w:firstRow="0" w:lastRow="0" w:firstColumn="0" w:lastColumn="0" w:noHBand="0" w:noVBand="0"/>
      </w:tblPr>
      <w:tblGrid>
        <w:gridCol w:w="2955"/>
        <w:gridCol w:w="931"/>
        <w:gridCol w:w="1418"/>
        <w:gridCol w:w="1146"/>
        <w:gridCol w:w="510"/>
      </w:tblGrid>
      <w:tr w:rsidR="002842F5" w:rsidRPr="002842F5" w14:paraId="758A3999" w14:textId="77777777" w:rsidTr="00B95786">
        <w:trPr>
          <w:cantSplit/>
        </w:trPr>
        <w:tc>
          <w:tcPr>
            <w:tcW w:w="2955" w:type="dxa"/>
            <w:shd w:val="clear" w:color="auto" w:fill="auto"/>
          </w:tcPr>
          <w:p w14:paraId="7743E777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14:paraId="0313C54F" w14:textId="5AC42059" w:rsidR="001B689C" w:rsidRPr="002842F5" w:rsidRDefault="001B689C" w:rsidP="00B95786">
            <w:pPr>
              <w:widowControl w:val="0"/>
              <w:snapToGrid w:val="0"/>
              <w:ind w:right="-191"/>
              <w:rPr>
                <w:sz w:val="21"/>
                <w:szCs w:val="21"/>
              </w:rPr>
            </w:pPr>
            <w:r w:rsidRPr="002842F5">
              <w:rPr>
                <w:rFonts w:ascii="Times New Roman CYR" w:hAnsi="Times New Roman CYR" w:cs="Times New Roman CYR"/>
                <w:sz w:val="21"/>
                <w:szCs w:val="21"/>
              </w:rPr>
              <w:t>116 499|</w:t>
            </w:r>
            <w:r w:rsidR="00612A4B">
              <w:rPr>
                <w:rFonts w:ascii="Times New Roman CYR" w:hAnsi="Times New Roman CYR" w:cs="Times New Roman CYR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850B97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bottom w:val="single" w:sz="4" w:space="0" w:color="00000A"/>
            </w:tcBorders>
            <w:shd w:val="clear" w:color="auto" w:fill="auto"/>
          </w:tcPr>
          <w:p w14:paraId="131A79ED" w14:textId="77777777" w:rsidR="001B689C" w:rsidRPr="002842F5" w:rsidRDefault="001B689C" w:rsidP="00B9578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2842F5">
              <w:rPr>
                <w:rFonts w:ascii="Times New Roman CYR" w:hAnsi="Times New Roman CYR" w:cs="Times New Roman CYR"/>
                <w:sz w:val="18"/>
                <w:szCs w:val="18"/>
              </w:rPr>
              <w:t>99,9571</w:t>
            </w:r>
          </w:p>
        </w:tc>
        <w:tc>
          <w:tcPr>
            <w:tcW w:w="510" w:type="dxa"/>
            <w:shd w:val="clear" w:color="auto" w:fill="auto"/>
          </w:tcPr>
          <w:p w14:paraId="79C429F3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412BA86E" w14:textId="77777777" w:rsidTr="00B95786">
        <w:trPr>
          <w:cantSplit/>
        </w:trPr>
        <w:tc>
          <w:tcPr>
            <w:tcW w:w="2955" w:type="dxa"/>
            <w:shd w:val="clear" w:color="auto" w:fill="auto"/>
          </w:tcPr>
          <w:p w14:paraId="52D09931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791DB52" w14:textId="77777777" w:rsidR="001B689C" w:rsidRPr="002842F5" w:rsidRDefault="001B689C" w:rsidP="00B95786">
            <w:pPr>
              <w:snapToGrid w:val="0"/>
              <w:jc w:val="center"/>
              <w:rPr>
                <w:sz w:val="21"/>
                <w:szCs w:val="21"/>
              </w:rPr>
            </w:pPr>
            <w:r w:rsidRPr="002842F5">
              <w:rPr>
                <w:sz w:val="21"/>
                <w:szCs w:val="21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197AF8F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336C176" w14:textId="77777777" w:rsidR="001B689C" w:rsidRPr="002842F5" w:rsidRDefault="001B689C" w:rsidP="00B9578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76A8B4C4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301DA8B5" w14:textId="77777777" w:rsidTr="00B95786">
        <w:trPr>
          <w:cantSplit/>
        </w:trPr>
        <w:tc>
          <w:tcPr>
            <w:tcW w:w="2955" w:type="dxa"/>
            <w:shd w:val="clear" w:color="auto" w:fill="auto"/>
          </w:tcPr>
          <w:p w14:paraId="42E96D16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00AB8C4" w14:textId="77777777" w:rsidR="001B689C" w:rsidRPr="002842F5" w:rsidRDefault="001B689C" w:rsidP="00B9578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5EED88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2CB21F9" w14:textId="77777777" w:rsidR="001B689C" w:rsidRPr="002842F5" w:rsidRDefault="001B689C" w:rsidP="00B9578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45E2FD56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24573930" w14:textId="77777777" w:rsidTr="00B95786">
        <w:trPr>
          <w:cantSplit/>
        </w:trPr>
        <w:tc>
          <w:tcPr>
            <w:tcW w:w="2955" w:type="dxa"/>
            <w:shd w:val="clear" w:color="auto" w:fill="auto"/>
          </w:tcPr>
          <w:p w14:paraId="7CDDF7C6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A7766D4" w14:textId="77777777" w:rsidR="001B689C" w:rsidRPr="002842F5" w:rsidRDefault="001B689C" w:rsidP="00B9578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01B0D59F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7FFD8E0" w14:textId="77777777" w:rsidR="001B689C" w:rsidRPr="002842F5" w:rsidRDefault="001B689C" w:rsidP="00B95786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14:paraId="2D2FF859" w14:textId="77777777" w:rsidR="001B689C" w:rsidRPr="002842F5" w:rsidRDefault="001B689C" w:rsidP="00B95786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4139AB86" w14:textId="77777777" w:rsidR="001B689C" w:rsidRPr="002842F5" w:rsidRDefault="001B689C" w:rsidP="001B689C">
      <w:pPr>
        <w:jc w:val="both"/>
        <w:rPr>
          <w:bCs/>
          <w:sz w:val="22"/>
          <w:szCs w:val="22"/>
          <w:lang w:eastAsia="zh-CN" w:bidi="hi-IN"/>
        </w:rPr>
      </w:pPr>
      <w:r w:rsidRPr="002842F5">
        <w:rPr>
          <w:b/>
          <w:bCs/>
          <w:sz w:val="22"/>
          <w:szCs w:val="22"/>
        </w:rPr>
        <w:t xml:space="preserve">ПРИНЯТОЕ РЕШЕНИЕ: </w:t>
      </w:r>
    </w:p>
    <w:p w14:paraId="5C75F949" w14:textId="77777777" w:rsidR="001B689C" w:rsidRPr="002842F5" w:rsidRDefault="001B689C" w:rsidP="001B689C">
      <w:pPr>
        <w:jc w:val="both"/>
      </w:pPr>
      <w:r w:rsidRPr="002842F5">
        <w:rPr>
          <w:rFonts w:ascii="Times New Roman CYR" w:hAnsi="Times New Roman CYR" w:cs="Times New Roman CYR"/>
        </w:rPr>
        <w:t>Определить количественный состав Совета директоров Общества, в количестве 3-х членов.</w:t>
      </w:r>
    </w:p>
    <w:p w14:paraId="34E95BE8" w14:textId="77777777" w:rsidR="001B689C" w:rsidRPr="002842F5" w:rsidRDefault="001B689C" w:rsidP="001B689C">
      <w:pPr>
        <w:ind w:firstLine="700"/>
        <w:jc w:val="both"/>
        <w:rPr>
          <w:rFonts w:ascii="Times New Roman CYR" w:hAnsi="Times New Roman CYR" w:cs="Times New Roman CYR"/>
          <w:b/>
          <w:bCs/>
        </w:rPr>
      </w:pPr>
    </w:p>
    <w:p w14:paraId="7777ACD1" w14:textId="77777777" w:rsidR="001B689C" w:rsidRPr="002842F5" w:rsidRDefault="001B689C" w:rsidP="001B689C">
      <w:pPr>
        <w:autoSpaceDE w:val="0"/>
        <w:ind w:firstLine="70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№4 повестки дня:</w:t>
      </w:r>
      <w:r w:rsidRPr="002842F5">
        <w:rPr>
          <w:sz w:val="22"/>
          <w:szCs w:val="22"/>
        </w:rPr>
        <w:t xml:space="preserve"> </w:t>
      </w:r>
    </w:p>
    <w:p w14:paraId="452DD073" w14:textId="77777777" w:rsidR="001B689C" w:rsidRPr="002842F5" w:rsidRDefault="001B689C" w:rsidP="001B689C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09A2B5CE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Избрание членов Совета директоров Общества</w:t>
      </w:r>
      <w:r w:rsidR="001B689C" w:rsidRPr="002842F5">
        <w:rPr>
          <w:sz w:val="22"/>
          <w:szCs w:val="22"/>
        </w:rPr>
        <w:t>.</w:t>
      </w:r>
    </w:p>
    <w:p w14:paraId="42255423" w14:textId="77777777" w:rsidR="001B689C" w:rsidRPr="002842F5" w:rsidRDefault="001B689C">
      <w:pPr>
        <w:jc w:val="both"/>
      </w:pPr>
      <w:r w:rsidRPr="002842F5">
        <w:rPr>
          <w:sz w:val="22"/>
          <w:szCs w:val="22"/>
        </w:rPr>
        <w:t>Избрать Совет директоров АО «Племзавод им В Н Цветкова» на срок до третьего годового общего собрания с момента избрания в следующем составе:</w:t>
      </w:r>
    </w:p>
    <w:p w14:paraId="2D199450" w14:textId="77777777" w:rsidR="00245A72" w:rsidRPr="002842F5" w:rsidRDefault="002D0CAD">
      <w:pPr>
        <w:jc w:val="both"/>
      </w:pPr>
      <w:r w:rsidRPr="002842F5">
        <w:t xml:space="preserve">Мишин Роман Александрович </w:t>
      </w:r>
    </w:p>
    <w:p w14:paraId="495B937C" w14:textId="77777777" w:rsidR="002D0CAD" w:rsidRPr="002842F5" w:rsidRDefault="002D0CAD">
      <w:pPr>
        <w:jc w:val="both"/>
      </w:pPr>
      <w:r w:rsidRPr="002842F5">
        <w:t xml:space="preserve"> </w:t>
      </w:r>
      <w:proofErr w:type="spellStart"/>
      <w:r w:rsidRPr="002842F5">
        <w:t>Сенцов</w:t>
      </w:r>
      <w:proofErr w:type="spellEnd"/>
      <w:r w:rsidRPr="002842F5">
        <w:t xml:space="preserve"> Владимир Сергеевич </w:t>
      </w:r>
    </w:p>
    <w:p w14:paraId="5935CE64" w14:textId="77777777" w:rsidR="00245A72" w:rsidRPr="002842F5" w:rsidRDefault="00B21D43">
      <w:pPr>
        <w:autoSpaceDE w:val="0"/>
        <w:jc w:val="both"/>
      </w:pPr>
      <w:proofErr w:type="spellStart"/>
      <w:r w:rsidRPr="002842F5">
        <w:t>Данкверт</w:t>
      </w:r>
      <w:proofErr w:type="spellEnd"/>
      <w:r w:rsidRPr="002842F5">
        <w:t xml:space="preserve"> Юлия Сергеевна.</w:t>
      </w:r>
      <w:r w:rsidR="002D0CAD" w:rsidRPr="002842F5">
        <w:t xml:space="preserve"> </w:t>
      </w:r>
    </w:p>
    <w:p w14:paraId="003BC413" w14:textId="77777777" w:rsidR="00245A72" w:rsidRPr="002842F5" w:rsidRDefault="002D0CAD">
      <w:pPr>
        <w:autoSpaceDE w:val="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</w:t>
      </w:r>
      <w:r w:rsidR="001B689C" w:rsidRPr="002842F5">
        <w:rPr>
          <w:b/>
          <w:bCs/>
          <w:sz w:val="22"/>
          <w:szCs w:val="22"/>
        </w:rPr>
        <w:t>4</w:t>
      </w:r>
      <w:r w:rsidRPr="002842F5">
        <w:rPr>
          <w:b/>
          <w:bCs/>
          <w:sz w:val="22"/>
          <w:szCs w:val="22"/>
        </w:rPr>
        <w:t xml:space="preserve"> повестки дня:</w:t>
      </w:r>
      <w:r w:rsidRPr="002842F5">
        <w:rPr>
          <w:sz w:val="22"/>
          <w:szCs w:val="22"/>
        </w:rPr>
        <w:t xml:space="preserve"> </w:t>
      </w:r>
    </w:p>
    <w:p w14:paraId="0FDDB60B" w14:textId="77777777" w:rsidR="00245A72" w:rsidRPr="002842F5" w:rsidRDefault="002D0CAD">
      <w:pPr>
        <w:jc w:val="both"/>
      </w:pPr>
      <w:r w:rsidRPr="002842F5">
        <w:rPr>
          <w:sz w:val="22"/>
          <w:szCs w:val="22"/>
        </w:rPr>
        <w:t xml:space="preserve">Число голосов, которыми обладают лица, включенные в список лиц, имеющих право на участие в общем собрании, по данному вопросу повестки дня – </w:t>
      </w:r>
      <w:r w:rsidR="001B689C" w:rsidRPr="002842F5">
        <w:rPr>
          <w:sz w:val="22"/>
          <w:szCs w:val="22"/>
        </w:rPr>
        <w:t>363 000</w:t>
      </w:r>
      <w:r w:rsidRPr="002842F5">
        <w:rPr>
          <w:sz w:val="22"/>
          <w:szCs w:val="22"/>
        </w:rPr>
        <w:t>.</w:t>
      </w:r>
    </w:p>
    <w:p w14:paraId="479D6CC2" w14:textId="77777777" w:rsidR="00245A72" w:rsidRPr="002842F5" w:rsidRDefault="002D0CAD">
      <w:pPr>
        <w:jc w:val="both"/>
      </w:pPr>
      <w:r w:rsidRPr="002842F5">
        <w:rPr>
          <w:bCs/>
          <w:sz w:val="22"/>
          <w:szCs w:val="22"/>
        </w:rPr>
        <w:t>Число голосов, приходившихся на голосующие акции по данному вопросу повестки дня общего собрания, определенное с учетом положений пункта 4.24 Положения об общих собраниях акционеров (утв. Банком России 16.11.2018 №660-П)</w:t>
      </w:r>
      <w:r w:rsidRPr="002842F5">
        <w:rPr>
          <w:sz w:val="22"/>
          <w:szCs w:val="22"/>
        </w:rPr>
        <w:t xml:space="preserve">– </w:t>
      </w:r>
      <w:r w:rsidR="001B689C" w:rsidRPr="002842F5">
        <w:rPr>
          <w:sz w:val="22"/>
          <w:szCs w:val="22"/>
        </w:rPr>
        <w:t>363</w:t>
      </w:r>
      <w:r w:rsidRPr="002842F5">
        <w:rPr>
          <w:sz w:val="22"/>
          <w:szCs w:val="22"/>
        </w:rPr>
        <w:t> 000.</w:t>
      </w:r>
    </w:p>
    <w:p w14:paraId="7D622F7D" w14:textId="77777777" w:rsidR="00245A72" w:rsidRPr="002842F5" w:rsidRDefault="002D0CAD">
      <w:pPr>
        <w:jc w:val="both"/>
      </w:pPr>
      <w:r w:rsidRPr="002842F5">
        <w:rPr>
          <w:sz w:val="22"/>
          <w:szCs w:val="22"/>
        </w:rPr>
        <w:t xml:space="preserve">Число голосов, которыми обладают лица, принявшие участие в общем собрании, по третьему </w:t>
      </w:r>
      <w:r w:rsidR="00B21D43" w:rsidRPr="002842F5">
        <w:rPr>
          <w:sz w:val="22"/>
          <w:szCs w:val="22"/>
        </w:rPr>
        <w:t xml:space="preserve">вопросу повестки дня собрания </w:t>
      </w:r>
      <w:r w:rsidR="001B689C" w:rsidRPr="002842F5">
        <w:rPr>
          <w:sz w:val="22"/>
          <w:szCs w:val="22"/>
        </w:rPr>
        <w:t>349 647.</w:t>
      </w:r>
    </w:p>
    <w:p w14:paraId="3AC4B8BC" w14:textId="77777777" w:rsidR="00245A72" w:rsidRPr="002842F5" w:rsidRDefault="002D0CAD">
      <w:pPr>
        <w:jc w:val="both"/>
        <w:rPr>
          <w:b/>
          <w:bCs/>
        </w:rPr>
      </w:pPr>
      <w:r w:rsidRPr="002842F5">
        <w:rPr>
          <w:b/>
          <w:bCs/>
          <w:sz w:val="22"/>
          <w:szCs w:val="22"/>
        </w:rPr>
        <w:t>Кворум имеется (</w:t>
      </w:r>
      <w:r w:rsidRPr="002842F5">
        <w:rPr>
          <w:rFonts w:cs="Times New Roman CYR"/>
          <w:b/>
          <w:bCs/>
          <w:sz w:val="22"/>
          <w:szCs w:val="22"/>
        </w:rPr>
        <w:t>96.</w:t>
      </w:r>
      <w:r w:rsidR="001B689C" w:rsidRPr="002842F5">
        <w:rPr>
          <w:rFonts w:cs="Times New Roman CYR"/>
          <w:b/>
          <w:bCs/>
          <w:sz w:val="22"/>
          <w:szCs w:val="22"/>
        </w:rPr>
        <w:t>3</w:t>
      </w:r>
      <w:r w:rsidRPr="002842F5">
        <w:rPr>
          <w:rFonts w:cs="Times New Roman CYR"/>
          <w:b/>
          <w:bCs/>
          <w:sz w:val="22"/>
          <w:szCs w:val="22"/>
        </w:rPr>
        <w:t>2%</w:t>
      </w:r>
      <w:r w:rsidRPr="002842F5">
        <w:rPr>
          <w:b/>
          <w:bCs/>
          <w:sz w:val="22"/>
          <w:szCs w:val="22"/>
        </w:rPr>
        <w:t>).</w:t>
      </w:r>
    </w:p>
    <w:p w14:paraId="27EFD48C" w14:textId="4A84296B" w:rsidR="00245A72" w:rsidRPr="002842F5" w:rsidRDefault="002D0CAD">
      <w:pPr>
        <w:jc w:val="both"/>
      </w:pPr>
      <w:r w:rsidRPr="002842F5">
        <w:rPr>
          <w:b/>
          <w:bCs/>
          <w:sz w:val="22"/>
          <w:szCs w:val="22"/>
        </w:rPr>
        <w:t>Голосовали:</w:t>
      </w:r>
      <w:r w:rsidR="00612A4B">
        <w:rPr>
          <w:b/>
          <w:bCs/>
          <w:sz w:val="22"/>
          <w:szCs w:val="22"/>
        </w:rPr>
        <w:t xml:space="preserve"> </w:t>
      </w:r>
    </w:p>
    <w:p w14:paraId="36B9C6F1" w14:textId="77777777" w:rsidR="00245A72" w:rsidRPr="002842F5" w:rsidRDefault="001B689C">
      <w:pPr>
        <w:ind w:firstLine="360"/>
        <w:jc w:val="both"/>
        <w:rPr>
          <w:sz w:val="22"/>
          <w:szCs w:val="22"/>
        </w:rPr>
      </w:pPr>
      <w:r w:rsidRPr="002842F5">
        <w:rPr>
          <w:sz w:val="22"/>
          <w:szCs w:val="22"/>
        </w:rPr>
        <w:t>1</w:t>
      </w:r>
      <w:r w:rsidR="002D0CAD" w:rsidRPr="002842F5">
        <w:rPr>
          <w:sz w:val="22"/>
          <w:szCs w:val="22"/>
        </w:rPr>
        <w:t>. По кандидатуре – Мишина Романа Александровича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76"/>
        <w:gridCol w:w="1418"/>
        <w:gridCol w:w="992"/>
        <w:gridCol w:w="426"/>
      </w:tblGrid>
      <w:tr w:rsidR="002842F5" w:rsidRPr="002842F5" w14:paraId="4AD3BD1F" w14:textId="77777777">
        <w:trPr>
          <w:cantSplit/>
        </w:trPr>
        <w:tc>
          <w:tcPr>
            <w:tcW w:w="3117" w:type="dxa"/>
            <w:shd w:val="clear" w:color="auto" w:fill="auto"/>
          </w:tcPr>
          <w:p w14:paraId="1011DB5A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276" w:type="dxa"/>
            <w:tcBorders>
              <w:bottom w:val="single" w:sz="4" w:space="0" w:color="00000A"/>
            </w:tcBorders>
            <w:shd w:val="clear" w:color="auto" w:fill="auto"/>
          </w:tcPr>
          <w:p w14:paraId="1818D055" w14:textId="4F703CF0" w:rsidR="00245A72" w:rsidRPr="002842F5" w:rsidRDefault="00612A4B" w:rsidP="001B689C">
            <w:pPr>
              <w:snapToGrid w:val="0"/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689C" w:rsidRPr="002842F5">
              <w:rPr>
                <w:sz w:val="22"/>
                <w:szCs w:val="22"/>
              </w:rPr>
              <w:t>116 466</w:t>
            </w:r>
          </w:p>
        </w:tc>
        <w:tc>
          <w:tcPr>
            <w:tcW w:w="1418" w:type="dxa"/>
            <w:shd w:val="clear" w:color="auto" w:fill="auto"/>
          </w:tcPr>
          <w:p w14:paraId="0AFD0F0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992" w:type="dxa"/>
            <w:tcBorders>
              <w:bottom w:val="single" w:sz="4" w:space="0" w:color="00000A"/>
            </w:tcBorders>
            <w:shd w:val="clear" w:color="auto" w:fill="auto"/>
          </w:tcPr>
          <w:p w14:paraId="2936DB62" w14:textId="77777777" w:rsidR="00245A72" w:rsidRPr="002842F5" w:rsidRDefault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33,31</w:t>
            </w:r>
          </w:p>
        </w:tc>
        <w:tc>
          <w:tcPr>
            <w:tcW w:w="426" w:type="dxa"/>
            <w:shd w:val="clear" w:color="auto" w:fill="auto"/>
          </w:tcPr>
          <w:p w14:paraId="388B15E5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380B1A51" w14:textId="77777777" w:rsidR="00245A72" w:rsidRPr="002842F5" w:rsidRDefault="002D0CAD">
      <w:pPr>
        <w:ind w:firstLine="360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4. По кандидатуре – </w:t>
      </w:r>
      <w:proofErr w:type="spellStart"/>
      <w:r w:rsidRPr="002842F5">
        <w:rPr>
          <w:sz w:val="22"/>
          <w:szCs w:val="22"/>
        </w:rPr>
        <w:t>Сенцова</w:t>
      </w:r>
      <w:proofErr w:type="spellEnd"/>
      <w:r w:rsidRPr="002842F5">
        <w:rPr>
          <w:sz w:val="22"/>
          <w:szCs w:val="22"/>
        </w:rPr>
        <w:t xml:space="preserve"> Владимира Сергеевича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61"/>
        <w:gridCol w:w="1417"/>
        <w:gridCol w:w="1008"/>
        <w:gridCol w:w="426"/>
      </w:tblGrid>
      <w:tr w:rsidR="002842F5" w:rsidRPr="002842F5" w14:paraId="4C16F65D" w14:textId="77777777">
        <w:trPr>
          <w:cantSplit/>
        </w:trPr>
        <w:tc>
          <w:tcPr>
            <w:tcW w:w="3117" w:type="dxa"/>
            <w:shd w:val="clear" w:color="auto" w:fill="auto"/>
          </w:tcPr>
          <w:p w14:paraId="1CFD56EA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261" w:type="dxa"/>
            <w:tcBorders>
              <w:bottom w:val="single" w:sz="4" w:space="0" w:color="00000A"/>
            </w:tcBorders>
            <w:shd w:val="clear" w:color="auto" w:fill="auto"/>
          </w:tcPr>
          <w:p w14:paraId="3DFC1F68" w14:textId="77777777" w:rsidR="00245A72" w:rsidRPr="002842F5" w:rsidRDefault="002D0CAD" w:rsidP="00B21D43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11</w:t>
            </w:r>
            <w:r w:rsidR="001B689C" w:rsidRPr="002842F5">
              <w:rPr>
                <w:sz w:val="22"/>
                <w:szCs w:val="22"/>
              </w:rPr>
              <w:t>6 565</w:t>
            </w:r>
          </w:p>
        </w:tc>
        <w:tc>
          <w:tcPr>
            <w:tcW w:w="1417" w:type="dxa"/>
            <w:shd w:val="clear" w:color="auto" w:fill="auto"/>
          </w:tcPr>
          <w:p w14:paraId="0C4DAEC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bottom w:val="single" w:sz="4" w:space="0" w:color="00000A"/>
            </w:tcBorders>
            <w:shd w:val="clear" w:color="auto" w:fill="auto"/>
          </w:tcPr>
          <w:p w14:paraId="1B37B608" w14:textId="77777777" w:rsidR="00245A72" w:rsidRPr="002842F5" w:rsidRDefault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33,31</w:t>
            </w:r>
          </w:p>
        </w:tc>
        <w:tc>
          <w:tcPr>
            <w:tcW w:w="426" w:type="dxa"/>
            <w:shd w:val="clear" w:color="auto" w:fill="auto"/>
          </w:tcPr>
          <w:p w14:paraId="434F164A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27F633B0" w14:textId="77777777" w:rsidR="00245A72" w:rsidRPr="002842F5" w:rsidRDefault="002D0CAD">
      <w:pPr>
        <w:ind w:firstLine="360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5. По кандидатуре – </w:t>
      </w:r>
      <w:proofErr w:type="spellStart"/>
      <w:r w:rsidR="006F7642" w:rsidRPr="002842F5">
        <w:rPr>
          <w:sz w:val="22"/>
          <w:szCs w:val="22"/>
        </w:rPr>
        <w:t>Данкверт</w:t>
      </w:r>
      <w:proofErr w:type="spellEnd"/>
      <w:r w:rsidR="006F7642" w:rsidRPr="002842F5">
        <w:rPr>
          <w:sz w:val="22"/>
          <w:szCs w:val="22"/>
        </w:rPr>
        <w:t xml:space="preserve"> Юлия Сергеевна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61"/>
        <w:gridCol w:w="1417"/>
        <w:gridCol w:w="1008"/>
        <w:gridCol w:w="426"/>
      </w:tblGrid>
      <w:tr w:rsidR="002842F5" w:rsidRPr="002842F5" w14:paraId="7F8229A0" w14:textId="77777777">
        <w:trPr>
          <w:cantSplit/>
        </w:trPr>
        <w:tc>
          <w:tcPr>
            <w:tcW w:w="3117" w:type="dxa"/>
            <w:shd w:val="clear" w:color="auto" w:fill="auto"/>
          </w:tcPr>
          <w:p w14:paraId="2B29C1FA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261" w:type="dxa"/>
            <w:tcBorders>
              <w:bottom w:val="single" w:sz="4" w:space="0" w:color="00000A"/>
            </w:tcBorders>
            <w:shd w:val="clear" w:color="auto" w:fill="auto"/>
          </w:tcPr>
          <w:p w14:paraId="7C0361E4" w14:textId="77777777" w:rsidR="00245A72" w:rsidRPr="002842F5" w:rsidRDefault="002D0CAD" w:rsidP="001B689C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11</w:t>
            </w:r>
            <w:r w:rsidR="001B689C" w:rsidRPr="002842F5">
              <w:rPr>
                <w:sz w:val="22"/>
                <w:szCs w:val="22"/>
              </w:rPr>
              <w:t>6</w:t>
            </w:r>
            <w:r w:rsidRPr="002842F5">
              <w:rPr>
                <w:sz w:val="22"/>
                <w:szCs w:val="22"/>
              </w:rPr>
              <w:t> 466</w:t>
            </w:r>
          </w:p>
        </w:tc>
        <w:tc>
          <w:tcPr>
            <w:tcW w:w="1417" w:type="dxa"/>
            <w:shd w:val="clear" w:color="auto" w:fill="auto"/>
          </w:tcPr>
          <w:p w14:paraId="28CF725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bottom w:val="single" w:sz="4" w:space="0" w:color="00000A"/>
            </w:tcBorders>
            <w:shd w:val="clear" w:color="auto" w:fill="auto"/>
          </w:tcPr>
          <w:p w14:paraId="39637ACF" w14:textId="3999EE75" w:rsidR="00245A72" w:rsidRPr="002842F5" w:rsidRDefault="00612A4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00F3D" w:rsidRPr="002842F5">
              <w:rPr>
                <w:sz w:val="22"/>
                <w:szCs w:val="22"/>
              </w:rPr>
              <w:t>33,31</w:t>
            </w:r>
          </w:p>
        </w:tc>
        <w:tc>
          <w:tcPr>
            <w:tcW w:w="426" w:type="dxa"/>
            <w:shd w:val="clear" w:color="auto" w:fill="auto"/>
          </w:tcPr>
          <w:p w14:paraId="386B17F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019BAEBB" w14:textId="77777777">
        <w:trPr>
          <w:cantSplit/>
        </w:trPr>
        <w:tc>
          <w:tcPr>
            <w:tcW w:w="3117" w:type="dxa"/>
            <w:shd w:val="clear" w:color="auto" w:fill="auto"/>
          </w:tcPr>
          <w:p w14:paraId="3F83DE5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 ВСЕХ»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0F60D05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A5E48F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E22F963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2EC61EE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09525668" w14:textId="77777777">
        <w:trPr>
          <w:cantSplit/>
        </w:trPr>
        <w:tc>
          <w:tcPr>
            <w:tcW w:w="3117" w:type="dxa"/>
            <w:shd w:val="clear" w:color="auto" w:fill="auto"/>
          </w:tcPr>
          <w:p w14:paraId="4C8ADB41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 ПО ВСЕМ»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60A239C" w14:textId="77777777" w:rsidR="00245A72" w:rsidRPr="002842F5" w:rsidRDefault="002D0CAD" w:rsidP="001B689C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1</w:t>
            </w:r>
            <w:r w:rsidR="001B689C" w:rsidRPr="002842F5">
              <w:rPr>
                <w:sz w:val="22"/>
                <w:szCs w:val="22"/>
              </w:rPr>
              <w:t>5</w:t>
            </w:r>
            <w:r w:rsidRPr="002842F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E04D231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A007652" w14:textId="77777777" w:rsidR="00245A72" w:rsidRPr="002842F5" w:rsidRDefault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6EC7FD6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55FE1A9F" w14:textId="77777777">
        <w:trPr>
          <w:cantSplit/>
        </w:trPr>
        <w:tc>
          <w:tcPr>
            <w:tcW w:w="3117" w:type="dxa"/>
            <w:shd w:val="clear" w:color="auto" w:fill="auto"/>
          </w:tcPr>
          <w:p w14:paraId="36C9878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C624021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043214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A5FB0C6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440D86E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10502E84" w14:textId="77777777" w:rsidR="00245A72" w:rsidRPr="002842F5" w:rsidRDefault="002D0CAD">
      <w:pPr>
        <w:jc w:val="both"/>
      </w:pPr>
      <w:r w:rsidRPr="002842F5">
        <w:rPr>
          <w:b/>
          <w:bCs/>
          <w:sz w:val="22"/>
          <w:szCs w:val="22"/>
        </w:rPr>
        <w:t>ПРИНЯТОЕ РЕШЕНИЕ:</w:t>
      </w:r>
    </w:p>
    <w:p w14:paraId="6F152EE1" w14:textId="77777777" w:rsidR="00C00F3D" w:rsidRPr="002842F5" w:rsidRDefault="00C00F3D" w:rsidP="00C00F3D">
      <w:pPr>
        <w:jc w:val="both"/>
      </w:pPr>
      <w:r w:rsidRPr="002842F5">
        <w:rPr>
          <w:sz w:val="22"/>
          <w:szCs w:val="22"/>
        </w:rPr>
        <w:t>Избрать Совет директоров АО «Племзавод им В Н Цветкова» на срок до третьего годового общего собрания с момента избрания в следующем составе:</w:t>
      </w:r>
    </w:p>
    <w:p w14:paraId="1AB45F08" w14:textId="77777777" w:rsidR="00C00F3D" w:rsidRPr="002842F5" w:rsidRDefault="00C00F3D" w:rsidP="00C00F3D">
      <w:pPr>
        <w:jc w:val="both"/>
      </w:pPr>
      <w:r w:rsidRPr="002842F5">
        <w:t xml:space="preserve">Мишин Роман Александрович </w:t>
      </w:r>
    </w:p>
    <w:p w14:paraId="14AE81F6" w14:textId="77777777" w:rsidR="00C00F3D" w:rsidRPr="002842F5" w:rsidRDefault="00C00F3D" w:rsidP="00C00F3D">
      <w:pPr>
        <w:jc w:val="both"/>
      </w:pPr>
      <w:r w:rsidRPr="002842F5">
        <w:t xml:space="preserve"> </w:t>
      </w:r>
      <w:proofErr w:type="spellStart"/>
      <w:r w:rsidRPr="002842F5">
        <w:t>Сенцов</w:t>
      </w:r>
      <w:proofErr w:type="spellEnd"/>
      <w:r w:rsidRPr="002842F5">
        <w:t xml:space="preserve"> Владимир Сергеевич </w:t>
      </w:r>
    </w:p>
    <w:p w14:paraId="05BC7BDC" w14:textId="77777777" w:rsidR="00C00F3D" w:rsidRPr="002842F5" w:rsidRDefault="00C00F3D" w:rsidP="00C00F3D">
      <w:pPr>
        <w:autoSpaceDE w:val="0"/>
        <w:jc w:val="both"/>
      </w:pPr>
      <w:proofErr w:type="spellStart"/>
      <w:r w:rsidRPr="002842F5">
        <w:lastRenderedPageBreak/>
        <w:t>Данкверт</w:t>
      </w:r>
      <w:proofErr w:type="spellEnd"/>
      <w:r w:rsidRPr="002842F5">
        <w:t xml:space="preserve"> Юлия Сергеевна. </w:t>
      </w:r>
    </w:p>
    <w:p w14:paraId="2AE850F5" w14:textId="77777777" w:rsidR="00C00F3D" w:rsidRPr="002842F5" w:rsidRDefault="00C00F3D">
      <w:pPr>
        <w:jc w:val="both"/>
        <w:rPr>
          <w:b/>
          <w:bCs/>
          <w:sz w:val="22"/>
          <w:szCs w:val="22"/>
        </w:rPr>
      </w:pPr>
    </w:p>
    <w:p w14:paraId="2D769D06" w14:textId="77777777" w:rsidR="00C00F3D" w:rsidRPr="002842F5" w:rsidRDefault="00C00F3D" w:rsidP="00C00F3D">
      <w:pPr>
        <w:autoSpaceDE w:val="0"/>
        <w:ind w:firstLine="70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№5 повестки дня:</w:t>
      </w:r>
      <w:r w:rsidRPr="002842F5">
        <w:rPr>
          <w:sz w:val="22"/>
          <w:szCs w:val="22"/>
        </w:rPr>
        <w:t xml:space="preserve"> </w:t>
      </w:r>
    </w:p>
    <w:p w14:paraId="3A72B6BD" w14:textId="77777777" w:rsidR="00C00F3D" w:rsidRPr="002842F5" w:rsidRDefault="00C00F3D" w:rsidP="00C00F3D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5DD9360B" w14:textId="5825A947" w:rsidR="00245A72" w:rsidRPr="002842F5" w:rsidRDefault="002D0CAD">
      <w:pPr>
        <w:jc w:val="both"/>
      </w:pPr>
      <w:r w:rsidRPr="002842F5">
        <w:rPr>
          <w:rFonts w:ascii="Times New Roman CYR" w:hAnsi="Times New Roman CYR" w:cs="Times New Roman CYR"/>
        </w:rPr>
        <w:t>Избра</w:t>
      </w:r>
      <w:r w:rsidR="00C00F3D" w:rsidRPr="002842F5">
        <w:rPr>
          <w:rFonts w:ascii="Times New Roman CYR" w:hAnsi="Times New Roman CYR" w:cs="Times New Roman CYR"/>
        </w:rPr>
        <w:t>ть</w:t>
      </w:r>
      <w:r w:rsidRPr="002842F5">
        <w:rPr>
          <w:rFonts w:ascii="Times New Roman CYR" w:hAnsi="Times New Roman CYR" w:cs="Times New Roman CYR"/>
        </w:rPr>
        <w:t xml:space="preserve"> Ревизионн</w:t>
      </w:r>
      <w:r w:rsidR="00C00F3D" w:rsidRPr="002842F5">
        <w:rPr>
          <w:rFonts w:ascii="Times New Roman CYR" w:hAnsi="Times New Roman CYR" w:cs="Times New Roman CYR"/>
        </w:rPr>
        <w:t>ую</w:t>
      </w:r>
      <w:r w:rsidRPr="002842F5">
        <w:rPr>
          <w:rFonts w:ascii="Times New Roman CYR" w:hAnsi="Times New Roman CYR" w:cs="Times New Roman CYR"/>
        </w:rPr>
        <w:t xml:space="preserve"> комисси</w:t>
      </w:r>
      <w:r w:rsidR="00C00F3D" w:rsidRPr="002842F5">
        <w:rPr>
          <w:rFonts w:ascii="Times New Roman CYR" w:hAnsi="Times New Roman CYR" w:cs="Times New Roman CYR"/>
        </w:rPr>
        <w:t>ю</w:t>
      </w:r>
      <w:r w:rsidRPr="002842F5">
        <w:rPr>
          <w:rFonts w:ascii="Times New Roman CYR" w:hAnsi="Times New Roman CYR" w:cs="Times New Roman CYR"/>
        </w:rPr>
        <w:t xml:space="preserve"> </w:t>
      </w:r>
      <w:r w:rsidR="00C00F3D" w:rsidRPr="002842F5">
        <w:rPr>
          <w:sz w:val="22"/>
          <w:szCs w:val="22"/>
        </w:rPr>
        <w:t>АО «Племзавод им В Н Цветкова»</w:t>
      </w:r>
      <w:r w:rsidR="00612A4B">
        <w:rPr>
          <w:sz w:val="22"/>
          <w:szCs w:val="22"/>
        </w:rPr>
        <w:t xml:space="preserve"> </w:t>
      </w:r>
      <w:r w:rsidR="009622E5" w:rsidRPr="002842F5">
        <w:rPr>
          <w:rFonts w:ascii="Times New Roman CYR" w:hAnsi="Times New Roman CYR" w:cs="Times New Roman CYR"/>
        </w:rPr>
        <w:t xml:space="preserve">в </w:t>
      </w:r>
      <w:r w:rsidR="00C00F3D" w:rsidRPr="002842F5">
        <w:rPr>
          <w:rFonts w:ascii="Times New Roman CYR" w:hAnsi="Times New Roman CYR" w:cs="Times New Roman CYR"/>
        </w:rPr>
        <w:t>следующем составе:</w:t>
      </w:r>
    </w:p>
    <w:p w14:paraId="70FB257A" w14:textId="77777777" w:rsidR="00245A72" w:rsidRPr="002842F5" w:rsidRDefault="002D0CAD">
      <w:pPr>
        <w:jc w:val="both"/>
      </w:pPr>
      <w:r w:rsidRPr="002842F5">
        <w:t>1. Вахнина Наталья Александровна</w:t>
      </w:r>
    </w:p>
    <w:p w14:paraId="6DD99F38" w14:textId="77777777" w:rsidR="00245A72" w:rsidRPr="002842F5" w:rsidRDefault="002D0CAD">
      <w:pPr>
        <w:jc w:val="both"/>
      </w:pPr>
      <w:r w:rsidRPr="002842F5">
        <w:t xml:space="preserve">2. </w:t>
      </w:r>
      <w:proofErr w:type="spellStart"/>
      <w:r w:rsidR="00C00F3D" w:rsidRPr="002842F5">
        <w:t>Плещев</w:t>
      </w:r>
      <w:proofErr w:type="spellEnd"/>
      <w:r w:rsidR="00C00F3D" w:rsidRPr="002842F5">
        <w:t xml:space="preserve"> Андрей Владимирович</w:t>
      </w:r>
    </w:p>
    <w:p w14:paraId="50BE28BF" w14:textId="77777777" w:rsidR="00245A72" w:rsidRPr="002842F5" w:rsidRDefault="00C00F3D">
      <w:pPr>
        <w:jc w:val="both"/>
      </w:pPr>
      <w:r w:rsidRPr="002842F5">
        <w:t>3. Руденко Светлана Владимировна</w:t>
      </w:r>
    </w:p>
    <w:p w14:paraId="2A2DF58A" w14:textId="77777777" w:rsidR="00C00F3D" w:rsidRPr="002842F5" w:rsidRDefault="00C00F3D">
      <w:pPr>
        <w:jc w:val="both"/>
      </w:pPr>
    </w:p>
    <w:p w14:paraId="403173EB" w14:textId="77777777" w:rsidR="00245A72" w:rsidRPr="002842F5" w:rsidRDefault="00C00F3D">
      <w:pPr>
        <w:autoSpaceDE w:val="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№5</w:t>
      </w:r>
      <w:r w:rsidR="002D0CAD" w:rsidRPr="002842F5">
        <w:rPr>
          <w:b/>
          <w:bCs/>
          <w:sz w:val="22"/>
          <w:szCs w:val="22"/>
        </w:rPr>
        <w:t xml:space="preserve"> повестки дня:</w:t>
      </w:r>
      <w:r w:rsidR="002D0CAD" w:rsidRPr="002842F5">
        <w:rPr>
          <w:sz w:val="22"/>
          <w:szCs w:val="22"/>
        </w:rPr>
        <w:t xml:space="preserve"> </w:t>
      </w:r>
    </w:p>
    <w:p w14:paraId="4438CE78" w14:textId="77777777" w:rsidR="00245A72" w:rsidRPr="002842F5" w:rsidRDefault="002D0CAD">
      <w:pPr>
        <w:ind w:firstLine="567"/>
        <w:jc w:val="both"/>
        <w:rPr>
          <w:sz w:val="22"/>
          <w:szCs w:val="22"/>
        </w:rPr>
      </w:pPr>
      <w:r w:rsidRPr="002842F5">
        <w:rPr>
          <w:sz w:val="22"/>
          <w:szCs w:val="22"/>
        </w:rPr>
        <w:t>Число голосов, которыми обладают лица, включенные в список лиц, имеющих право на участие в общем собрании, по данному повестки дня – 12</w:t>
      </w:r>
      <w:r w:rsidR="00C00F3D" w:rsidRPr="002842F5">
        <w:rPr>
          <w:sz w:val="22"/>
          <w:szCs w:val="22"/>
        </w:rPr>
        <w:t>1</w:t>
      </w:r>
      <w:r w:rsidRPr="002842F5">
        <w:rPr>
          <w:sz w:val="22"/>
          <w:szCs w:val="22"/>
        </w:rPr>
        <w:t> 000.</w:t>
      </w:r>
    </w:p>
    <w:p w14:paraId="5255B21A" w14:textId="77777777" w:rsidR="00245A72" w:rsidRPr="002842F5" w:rsidRDefault="002D0CAD">
      <w:pPr>
        <w:ind w:firstLine="567"/>
        <w:jc w:val="both"/>
        <w:rPr>
          <w:sz w:val="22"/>
          <w:szCs w:val="22"/>
        </w:rPr>
      </w:pPr>
      <w:r w:rsidRPr="002842F5">
        <w:rPr>
          <w:bCs/>
          <w:sz w:val="22"/>
          <w:szCs w:val="22"/>
        </w:rPr>
        <w:t>Число голосов, приходившихся на голосующие акции по данному вопросу повестки дня общего собрания, определенное с учетом положений пункта 4.24 Положения об общих собраниях акционеров (утв. Банком России 16.11.2018 №660-П)</w:t>
      </w:r>
      <w:r w:rsidRPr="002842F5">
        <w:rPr>
          <w:sz w:val="22"/>
          <w:szCs w:val="22"/>
        </w:rPr>
        <w:t xml:space="preserve">– </w:t>
      </w:r>
      <w:r w:rsidR="00C00F3D" w:rsidRPr="002842F5">
        <w:rPr>
          <w:sz w:val="22"/>
          <w:szCs w:val="22"/>
        </w:rPr>
        <w:t>39 356</w:t>
      </w:r>
      <w:r w:rsidRPr="002842F5">
        <w:rPr>
          <w:sz w:val="22"/>
          <w:szCs w:val="22"/>
        </w:rPr>
        <w:t>.</w:t>
      </w:r>
    </w:p>
    <w:p w14:paraId="3C9E677D" w14:textId="77777777" w:rsidR="00245A72" w:rsidRPr="002842F5" w:rsidRDefault="002D0CAD">
      <w:pPr>
        <w:ind w:firstLine="567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Число голосов, которыми обладают лица, принявшие участие в общем собрании, по четвертому вопросу повестки дня собрания – </w:t>
      </w:r>
      <w:r w:rsidR="00C00F3D" w:rsidRPr="002842F5">
        <w:rPr>
          <w:sz w:val="22"/>
          <w:szCs w:val="22"/>
        </w:rPr>
        <w:t>34 905</w:t>
      </w:r>
      <w:r w:rsidRPr="002842F5">
        <w:rPr>
          <w:sz w:val="22"/>
          <w:szCs w:val="22"/>
        </w:rPr>
        <w:t>.</w:t>
      </w:r>
    </w:p>
    <w:p w14:paraId="23F4EA4C" w14:textId="77777777" w:rsidR="00245A72" w:rsidRPr="002842F5" w:rsidRDefault="002D0CAD">
      <w:pPr>
        <w:jc w:val="both"/>
      </w:pPr>
      <w:r w:rsidRPr="002842F5">
        <w:rPr>
          <w:b/>
          <w:bCs/>
          <w:sz w:val="22"/>
          <w:szCs w:val="22"/>
        </w:rPr>
        <w:t xml:space="preserve">Голосовали: </w:t>
      </w:r>
    </w:p>
    <w:p w14:paraId="05CD2ED1" w14:textId="77777777" w:rsidR="00245A72" w:rsidRPr="002842F5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Результаты голосования по кандидатуре: Вахниной Натальи Александровны</w:t>
      </w:r>
    </w:p>
    <w:tbl>
      <w:tblPr>
        <w:tblW w:w="7032" w:type="dxa"/>
        <w:tblInd w:w="392" w:type="dxa"/>
        <w:tblLook w:val="0000" w:firstRow="0" w:lastRow="0" w:firstColumn="0" w:lastColumn="0" w:noHBand="0" w:noVBand="0"/>
      </w:tblPr>
      <w:tblGrid>
        <w:gridCol w:w="2938"/>
        <w:gridCol w:w="953"/>
        <w:gridCol w:w="1678"/>
        <w:gridCol w:w="1041"/>
        <w:gridCol w:w="422"/>
      </w:tblGrid>
      <w:tr w:rsidR="002842F5" w:rsidRPr="002842F5" w14:paraId="5F2C082F" w14:textId="77777777">
        <w:trPr>
          <w:cantSplit/>
        </w:trPr>
        <w:tc>
          <w:tcPr>
            <w:tcW w:w="2956" w:type="dxa"/>
            <w:shd w:val="clear" w:color="auto" w:fill="auto"/>
          </w:tcPr>
          <w:p w14:paraId="2B89CD29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14:paraId="60907170" w14:textId="77777777" w:rsidR="00245A72" w:rsidRPr="002842F5" w:rsidRDefault="00C00F3D" w:rsidP="009622E5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34 855</w:t>
            </w:r>
          </w:p>
        </w:tc>
        <w:tc>
          <w:tcPr>
            <w:tcW w:w="1785" w:type="dxa"/>
            <w:shd w:val="clear" w:color="auto" w:fill="auto"/>
          </w:tcPr>
          <w:p w14:paraId="205CC3D6" w14:textId="77777777" w:rsidR="00245A72" w:rsidRPr="002842F5" w:rsidRDefault="002D0CAD">
            <w:pPr>
              <w:snapToGrid w:val="0"/>
              <w:ind w:left="-309" w:firstLine="309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bottom w:val="single" w:sz="4" w:space="0" w:color="00000A"/>
            </w:tcBorders>
            <w:shd w:val="clear" w:color="auto" w:fill="auto"/>
          </w:tcPr>
          <w:p w14:paraId="21D19CAB" w14:textId="77777777" w:rsidR="00245A72" w:rsidRPr="002842F5" w:rsidRDefault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99,85675</w:t>
            </w:r>
          </w:p>
        </w:tc>
        <w:tc>
          <w:tcPr>
            <w:tcW w:w="425" w:type="dxa"/>
            <w:shd w:val="clear" w:color="auto" w:fill="auto"/>
          </w:tcPr>
          <w:p w14:paraId="0174213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2E735DE3" w14:textId="77777777">
        <w:trPr>
          <w:cantSplit/>
        </w:trPr>
        <w:tc>
          <w:tcPr>
            <w:tcW w:w="2956" w:type="dxa"/>
            <w:shd w:val="clear" w:color="auto" w:fill="auto"/>
          </w:tcPr>
          <w:p w14:paraId="3742E9EA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D14781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785" w:type="dxa"/>
            <w:shd w:val="clear" w:color="auto" w:fill="auto"/>
          </w:tcPr>
          <w:p w14:paraId="3550128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BE293E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1E51429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3A2678C9" w14:textId="77777777">
        <w:trPr>
          <w:cantSplit/>
        </w:trPr>
        <w:tc>
          <w:tcPr>
            <w:tcW w:w="2956" w:type="dxa"/>
            <w:shd w:val="clear" w:color="auto" w:fill="auto"/>
          </w:tcPr>
          <w:p w14:paraId="1AE5A38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6C0737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785" w:type="dxa"/>
            <w:shd w:val="clear" w:color="auto" w:fill="auto"/>
          </w:tcPr>
          <w:p w14:paraId="501AD095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FC0C610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117B16C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628729A6" w14:textId="77777777">
        <w:trPr>
          <w:cantSplit/>
        </w:trPr>
        <w:tc>
          <w:tcPr>
            <w:tcW w:w="2956" w:type="dxa"/>
            <w:shd w:val="clear" w:color="auto" w:fill="auto"/>
          </w:tcPr>
          <w:p w14:paraId="70F48757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FF90A04" w14:textId="77777777" w:rsidR="00245A72" w:rsidRPr="002842F5" w:rsidRDefault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785" w:type="dxa"/>
            <w:shd w:val="clear" w:color="auto" w:fill="auto"/>
          </w:tcPr>
          <w:p w14:paraId="40022D92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E9B0618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0C45883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7655C1AF" w14:textId="77777777" w:rsidR="00245A72" w:rsidRPr="002842F5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Результаты голосования по кандидатуре: </w:t>
      </w:r>
      <w:proofErr w:type="spellStart"/>
      <w:r w:rsidR="00C00F3D" w:rsidRPr="002842F5">
        <w:t>Плещев</w:t>
      </w:r>
      <w:proofErr w:type="spellEnd"/>
      <w:r w:rsidR="00C00F3D" w:rsidRPr="002842F5">
        <w:t xml:space="preserve"> Андрей Владимирович</w:t>
      </w:r>
    </w:p>
    <w:tbl>
      <w:tblPr>
        <w:tblW w:w="7087" w:type="dxa"/>
        <w:tblInd w:w="392" w:type="dxa"/>
        <w:tblLook w:val="0000" w:firstRow="0" w:lastRow="0" w:firstColumn="0" w:lastColumn="0" w:noHBand="0" w:noVBand="0"/>
      </w:tblPr>
      <w:tblGrid>
        <w:gridCol w:w="2933"/>
        <w:gridCol w:w="984"/>
        <w:gridCol w:w="1707"/>
        <w:gridCol w:w="1041"/>
        <w:gridCol w:w="422"/>
      </w:tblGrid>
      <w:tr w:rsidR="002842F5" w:rsidRPr="002842F5" w14:paraId="7D42555C" w14:textId="77777777">
        <w:trPr>
          <w:cantSplit/>
        </w:trPr>
        <w:tc>
          <w:tcPr>
            <w:tcW w:w="2955" w:type="dxa"/>
            <w:shd w:val="clear" w:color="auto" w:fill="auto"/>
          </w:tcPr>
          <w:p w14:paraId="52F4447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14:paraId="7FF48197" w14:textId="77777777" w:rsidR="00245A72" w:rsidRPr="002842F5" w:rsidRDefault="002D0CAD" w:rsidP="00C00F3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3</w:t>
            </w:r>
            <w:r w:rsidR="00C00F3D" w:rsidRPr="002842F5">
              <w:rPr>
                <w:sz w:val="22"/>
                <w:szCs w:val="22"/>
              </w:rPr>
              <w:t>4</w:t>
            </w:r>
            <w:r w:rsidRPr="002842F5">
              <w:rPr>
                <w:sz w:val="22"/>
                <w:szCs w:val="22"/>
              </w:rPr>
              <w:t> 8</w:t>
            </w:r>
            <w:r w:rsidR="00C00F3D" w:rsidRPr="002842F5">
              <w:rPr>
                <w:sz w:val="22"/>
                <w:szCs w:val="22"/>
              </w:rPr>
              <w:t>55</w:t>
            </w:r>
          </w:p>
        </w:tc>
        <w:tc>
          <w:tcPr>
            <w:tcW w:w="1844" w:type="dxa"/>
            <w:shd w:val="clear" w:color="auto" w:fill="auto"/>
          </w:tcPr>
          <w:p w14:paraId="621C8CA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bottom w:val="single" w:sz="4" w:space="0" w:color="00000A"/>
            </w:tcBorders>
            <w:shd w:val="clear" w:color="auto" w:fill="auto"/>
          </w:tcPr>
          <w:p w14:paraId="7C4D5E0D" w14:textId="77777777" w:rsidR="00245A72" w:rsidRPr="002842F5" w:rsidRDefault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99,85675</w:t>
            </w:r>
          </w:p>
        </w:tc>
        <w:tc>
          <w:tcPr>
            <w:tcW w:w="426" w:type="dxa"/>
            <w:shd w:val="clear" w:color="auto" w:fill="auto"/>
          </w:tcPr>
          <w:p w14:paraId="3F1E0212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55A3D58D" w14:textId="77777777">
        <w:trPr>
          <w:cantSplit/>
        </w:trPr>
        <w:tc>
          <w:tcPr>
            <w:tcW w:w="2955" w:type="dxa"/>
            <w:shd w:val="clear" w:color="auto" w:fill="auto"/>
          </w:tcPr>
          <w:p w14:paraId="74D1AF0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B352651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14:paraId="310BCBD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C98C058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7B17A86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135B58AF" w14:textId="77777777">
        <w:trPr>
          <w:cantSplit/>
        </w:trPr>
        <w:tc>
          <w:tcPr>
            <w:tcW w:w="2955" w:type="dxa"/>
            <w:shd w:val="clear" w:color="auto" w:fill="auto"/>
          </w:tcPr>
          <w:p w14:paraId="0944582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DF72A36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14:paraId="2E1B232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21F3D5E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63822892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29948CE9" w14:textId="77777777">
        <w:trPr>
          <w:cantSplit/>
        </w:trPr>
        <w:tc>
          <w:tcPr>
            <w:tcW w:w="2955" w:type="dxa"/>
            <w:shd w:val="clear" w:color="auto" w:fill="auto"/>
          </w:tcPr>
          <w:p w14:paraId="3265FDC7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DC58AB8" w14:textId="77777777" w:rsidR="00245A72" w:rsidRPr="002842F5" w:rsidRDefault="00390D07" w:rsidP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844" w:type="dxa"/>
            <w:shd w:val="clear" w:color="auto" w:fill="auto"/>
          </w:tcPr>
          <w:p w14:paraId="6E677CF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3333FC5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3022293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42EE7D44" w14:textId="77777777" w:rsidR="00245A72" w:rsidRPr="002842F5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Результаты голосования по кандидатуре: </w:t>
      </w:r>
      <w:r w:rsidR="00C00F3D" w:rsidRPr="002842F5">
        <w:t>Руденко Светлана Владимировна</w:t>
      </w:r>
    </w:p>
    <w:tbl>
      <w:tblPr>
        <w:tblW w:w="7087" w:type="dxa"/>
        <w:tblInd w:w="392" w:type="dxa"/>
        <w:tblLook w:val="0000" w:firstRow="0" w:lastRow="0" w:firstColumn="0" w:lastColumn="0" w:noHBand="0" w:noVBand="0"/>
      </w:tblPr>
      <w:tblGrid>
        <w:gridCol w:w="2933"/>
        <w:gridCol w:w="984"/>
        <w:gridCol w:w="1707"/>
        <w:gridCol w:w="1041"/>
        <w:gridCol w:w="422"/>
      </w:tblGrid>
      <w:tr w:rsidR="002842F5" w:rsidRPr="002842F5" w14:paraId="4FD8ABC2" w14:textId="77777777">
        <w:trPr>
          <w:cantSplit/>
        </w:trPr>
        <w:tc>
          <w:tcPr>
            <w:tcW w:w="2955" w:type="dxa"/>
            <w:shd w:val="clear" w:color="auto" w:fill="auto"/>
          </w:tcPr>
          <w:p w14:paraId="5248838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14:paraId="42E9B19F" w14:textId="77777777" w:rsidR="00245A72" w:rsidRPr="002842F5" w:rsidRDefault="002D0CAD" w:rsidP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3</w:t>
            </w:r>
            <w:r w:rsidR="00390D07" w:rsidRPr="002842F5">
              <w:rPr>
                <w:sz w:val="22"/>
                <w:szCs w:val="22"/>
              </w:rPr>
              <w:t>4</w:t>
            </w:r>
            <w:r w:rsidRPr="002842F5">
              <w:rPr>
                <w:sz w:val="22"/>
                <w:szCs w:val="22"/>
              </w:rPr>
              <w:t> 8</w:t>
            </w:r>
            <w:r w:rsidR="00390D07" w:rsidRPr="002842F5">
              <w:rPr>
                <w:sz w:val="22"/>
                <w:szCs w:val="22"/>
              </w:rPr>
              <w:t>55</w:t>
            </w:r>
          </w:p>
        </w:tc>
        <w:tc>
          <w:tcPr>
            <w:tcW w:w="1844" w:type="dxa"/>
            <w:shd w:val="clear" w:color="auto" w:fill="auto"/>
          </w:tcPr>
          <w:p w14:paraId="1A4FFEB9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bottom w:val="single" w:sz="4" w:space="0" w:color="00000A"/>
            </w:tcBorders>
            <w:shd w:val="clear" w:color="auto" w:fill="auto"/>
          </w:tcPr>
          <w:p w14:paraId="09EBD082" w14:textId="77777777" w:rsidR="00245A72" w:rsidRPr="002842F5" w:rsidRDefault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99,85675</w:t>
            </w:r>
          </w:p>
        </w:tc>
        <w:tc>
          <w:tcPr>
            <w:tcW w:w="426" w:type="dxa"/>
            <w:shd w:val="clear" w:color="auto" w:fill="auto"/>
          </w:tcPr>
          <w:p w14:paraId="36AAC1C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3A4E1005" w14:textId="77777777">
        <w:trPr>
          <w:cantSplit/>
        </w:trPr>
        <w:tc>
          <w:tcPr>
            <w:tcW w:w="2955" w:type="dxa"/>
            <w:shd w:val="clear" w:color="auto" w:fill="auto"/>
          </w:tcPr>
          <w:p w14:paraId="464221B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2146D6D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14:paraId="14B6E9C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83368CF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7748AE27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50AF2591" w14:textId="77777777">
        <w:trPr>
          <w:cantSplit/>
        </w:trPr>
        <w:tc>
          <w:tcPr>
            <w:tcW w:w="2955" w:type="dxa"/>
            <w:shd w:val="clear" w:color="auto" w:fill="auto"/>
          </w:tcPr>
          <w:p w14:paraId="5FC96169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BAAF1EE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14:paraId="781009C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A551594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4D299E6A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498EF994" w14:textId="77777777">
        <w:trPr>
          <w:cantSplit/>
        </w:trPr>
        <w:tc>
          <w:tcPr>
            <w:tcW w:w="2955" w:type="dxa"/>
            <w:shd w:val="clear" w:color="auto" w:fill="auto"/>
          </w:tcPr>
          <w:p w14:paraId="6A411C71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EED030D" w14:textId="77777777" w:rsidR="00245A72" w:rsidRPr="002842F5" w:rsidRDefault="00390D07" w:rsidP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844" w:type="dxa"/>
            <w:shd w:val="clear" w:color="auto" w:fill="auto"/>
          </w:tcPr>
          <w:p w14:paraId="459AE80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2C5553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47635A6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0D098167" w14:textId="77777777" w:rsidR="00245A72" w:rsidRPr="002842F5" w:rsidRDefault="002D0CAD">
      <w:pPr>
        <w:ind w:firstLine="567"/>
        <w:jc w:val="both"/>
      </w:pPr>
      <w:r w:rsidRPr="002842F5">
        <w:rPr>
          <w:b/>
          <w:bCs/>
          <w:sz w:val="22"/>
          <w:szCs w:val="22"/>
        </w:rPr>
        <w:t>ПРИНЯТОЕ РЕШЕНИЕ:</w:t>
      </w:r>
    </w:p>
    <w:p w14:paraId="40B60FB4" w14:textId="0B0DA175" w:rsidR="00390D07" w:rsidRPr="002842F5" w:rsidRDefault="00390D07" w:rsidP="00390D07">
      <w:pPr>
        <w:jc w:val="both"/>
      </w:pPr>
      <w:r w:rsidRPr="002842F5">
        <w:rPr>
          <w:rFonts w:ascii="Times New Roman CYR" w:hAnsi="Times New Roman CYR" w:cs="Times New Roman CYR"/>
        </w:rPr>
        <w:t xml:space="preserve">Избрать Ревизионную комиссию </w:t>
      </w:r>
      <w:r w:rsidRPr="002842F5">
        <w:rPr>
          <w:sz w:val="22"/>
          <w:szCs w:val="22"/>
        </w:rPr>
        <w:t>АО «Племзавод им В Н Цветкова»</w:t>
      </w:r>
      <w:r w:rsidR="00612A4B">
        <w:rPr>
          <w:sz w:val="22"/>
          <w:szCs w:val="22"/>
        </w:rPr>
        <w:t xml:space="preserve"> </w:t>
      </w:r>
      <w:r w:rsidRPr="002842F5">
        <w:rPr>
          <w:rFonts w:ascii="Times New Roman CYR" w:hAnsi="Times New Roman CYR" w:cs="Times New Roman CYR"/>
        </w:rPr>
        <w:t>в следующем составе:</w:t>
      </w:r>
    </w:p>
    <w:p w14:paraId="23854A94" w14:textId="77777777" w:rsidR="00390D07" w:rsidRPr="002842F5" w:rsidRDefault="00390D07" w:rsidP="00390D07">
      <w:pPr>
        <w:jc w:val="both"/>
      </w:pPr>
      <w:r w:rsidRPr="002842F5">
        <w:t>1. Вахнина Наталья Александровна</w:t>
      </w:r>
    </w:p>
    <w:p w14:paraId="4B8ACF9B" w14:textId="77777777" w:rsidR="00390D07" w:rsidRPr="002842F5" w:rsidRDefault="00390D07" w:rsidP="00390D07">
      <w:pPr>
        <w:jc w:val="both"/>
      </w:pPr>
      <w:r w:rsidRPr="002842F5">
        <w:t xml:space="preserve">2. </w:t>
      </w:r>
      <w:proofErr w:type="spellStart"/>
      <w:r w:rsidRPr="002842F5">
        <w:t>Плещев</w:t>
      </w:r>
      <w:proofErr w:type="spellEnd"/>
      <w:r w:rsidRPr="002842F5">
        <w:t xml:space="preserve"> Андрей Владимирович</w:t>
      </w:r>
    </w:p>
    <w:p w14:paraId="274B3DDC" w14:textId="77777777" w:rsidR="00390D07" w:rsidRPr="002842F5" w:rsidRDefault="00390D07" w:rsidP="00390D07">
      <w:pPr>
        <w:jc w:val="both"/>
      </w:pPr>
      <w:r w:rsidRPr="002842F5">
        <w:t>3. Руденко Светлана Владимировна</w:t>
      </w:r>
    </w:p>
    <w:p w14:paraId="0C90DE84" w14:textId="77777777" w:rsidR="00390D07" w:rsidRPr="002842F5" w:rsidRDefault="00390D07" w:rsidP="00390D07">
      <w:pPr>
        <w:jc w:val="both"/>
      </w:pPr>
    </w:p>
    <w:p w14:paraId="2CB52D45" w14:textId="77777777" w:rsidR="00390D07" w:rsidRPr="002842F5" w:rsidRDefault="00390D07" w:rsidP="00390D07">
      <w:pPr>
        <w:autoSpaceDE w:val="0"/>
        <w:ind w:firstLine="700"/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№6 повестки дня:</w:t>
      </w:r>
      <w:r w:rsidRPr="002842F5">
        <w:rPr>
          <w:sz w:val="22"/>
          <w:szCs w:val="22"/>
        </w:rPr>
        <w:t xml:space="preserve"> </w:t>
      </w:r>
    </w:p>
    <w:p w14:paraId="3D967633" w14:textId="77777777" w:rsidR="00390D07" w:rsidRPr="002842F5" w:rsidRDefault="00390D07" w:rsidP="00390D07">
      <w:pPr>
        <w:ind w:firstLine="700"/>
        <w:jc w:val="both"/>
        <w:rPr>
          <w:rFonts w:ascii="Times New Roman CYR" w:hAnsi="Times New Roman CYR" w:cs="Times New Roman CYR"/>
          <w:b/>
          <w:bCs/>
        </w:rPr>
      </w:pPr>
      <w:r w:rsidRPr="002842F5">
        <w:rPr>
          <w:rFonts w:ascii="Times New Roman CYR" w:hAnsi="Times New Roman CYR" w:cs="Times New Roman CYR"/>
          <w:b/>
          <w:bCs/>
        </w:rPr>
        <w:t>Формулировка решения, поставленного на голосование:</w:t>
      </w:r>
    </w:p>
    <w:p w14:paraId="50415CF7" w14:textId="4D669387" w:rsidR="00390D07" w:rsidRPr="002842F5" w:rsidRDefault="00390D07">
      <w:pPr>
        <w:jc w:val="both"/>
        <w:rPr>
          <w:b/>
          <w:bCs/>
          <w:sz w:val="22"/>
          <w:szCs w:val="22"/>
        </w:rPr>
      </w:pPr>
      <w:r w:rsidRPr="002842F5">
        <w:rPr>
          <w:rFonts w:ascii="Times New Roman CYR" w:hAnsi="Times New Roman CYR" w:cs="Times New Roman CYR"/>
        </w:rPr>
        <w:t>Назначение аудиторской организацией (индивидуальным аудитором) ООО «</w:t>
      </w:r>
      <w:proofErr w:type="spellStart"/>
      <w:r w:rsidRPr="002842F5">
        <w:rPr>
          <w:rFonts w:ascii="Times New Roman CYR" w:hAnsi="Times New Roman CYR" w:cs="Times New Roman CYR"/>
        </w:rPr>
        <w:t>КонсалтАудит</w:t>
      </w:r>
      <w:proofErr w:type="spellEnd"/>
      <w:r w:rsidRPr="002842F5">
        <w:rPr>
          <w:rFonts w:ascii="Times New Roman CYR" w:hAnsi="Times New Roman CYR" w:cs="Times New Roman CYR"/>
        </w:rPr>
        <w:t>»</w:t>
      </w:r>
      <w:r w:rsidR="00612A4B">
        <w:rPr>
          <w:rFonts w:ascii="Times New Roman CYR" w:hAnsi="Times New Roman CYR" w:cs="Times New Roman CYR"/>
        </w:rPr>
        <w:t xml:space="preserve"> </w:t>
      </w:r>
      <w:r w:rsidRPr="002842F5">
        <w:rPr>
          <w:rFonts w:ascii="Times New Roman CYR" w:hAnsi="Times New Roman CYR" w:cs="Times New Roman CYR"/>
        </w:rPr>
        <w:t>на 2023 год.</w:t>
      </w:r>
    </w:p>
    <w:p w14:paraId="769852C8" w14:textId="77777777" w:rsidR="00245A72" w:rsidRPr="002842F5" w:rsidRDefault="002D0CAD" w:rsidP="009622E5">
      <w:pPr>
        <w:jc w:val="both"/>
        <w:rPr>
          <w:sz w:val="22"/>
          <w:szCs w:val="22"/>
        </w:rPr>
      </w:pPr>
      <w:r w:rsidRPr="002842F5">
        <w:rPr>
          <w:b/>
          <w:bCs/>
          <w:sz w:val="22"/>
          <w:szCs w:val="22"/>
        </w:rPr>
        <w:t>По вопросу №</w:t>
      </w:r>
      <w:r w:rsidR="00390D07" w:rsidRPr="002842F5">
        <w:rPr>
          <w:b/>
          <w:bCs/>
          <w:sz w:val="22"/>
          <w:szCs w:val="22"/>
        </w:rPr>
        <w:t>6</w:t>
      </w:r>
      <w:r w:rsidRPr="002842F5">
        <w:rPr>
          <w:b/>
          <w:bCs/>
          <w:sz w:val="22"/>
          <w:szCs w:val="22"/>
        </w:rPr>
        <w:t xml:space="preserve"> повестки дня:</w:t>
      </w:r>
      <w:r w:rsidRPr="002842F5">
        <w:rPr>
          <w:sz w:val="22"/>
          <w:szCs w:val="22"/>
        </w:rPr>
        <w:t xml:space="preserve"> </w:t>
      </w:r>
    </w:p>
    <w:p w14:paraId="4CACC7CE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– 12</w:t>
      </w:r>
      <w:r w:rsidR="00390D07" w:rsidRPr="002842F5">
        <w:rPr>
          <w:sz w:val="22"/>
          <w:szCs w:val="22"/>
        </w:rPr>
        <w:t>1</w:t>
      </w:r>
      <w:r w:rsidRPr="002842F5">
        <w:rPr>
          <w:sz w:val="22"/>
          <w:szCs w:val="22"/>
        </w:rPr>
        <w:t> 000.</w:t>
      </w:r>
    </w:p>
    <w:p w14:paraId="1B79FB23" w14:textId="235BB5B0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bCs/>
          <w:sz w:val="22"/>
          <w:szCs w:val="22"/>
        </w:rPr>
        <w:t xml:space="preserve"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</w:t>
      </w:r>
      <w:r w:rsidR="00D83818">
        <w:rPr>
          <w:rFonts w:cs="Times New Roman CYR"/>
          <w:bCs/>
          <w:sz w:val="22"/>
          <w:szCs w:val="22"/>
        </w:rPr>
        <w:t>№</w:t>
      </w:r>
      <w:r w:rsidRPr="002842F5">
        <w:rPr>
          <w:rFonts w:cs="Times New Roman CYR"/>
          <w:bCs/>
          <w:sz w:val="22"/>
          <w:szCs w:val="22"/>
        </w:rPr>
        <w:t xml:space="preserve"> 660-П)</w:t>
      </w:r>
      <w:r w:rsidRPr="002842F5">
        <w:rPr>
          <w:bCs/>
          <w:sz w:val="22"/>
          <w:szCs w:val="22"/>
        </w:rPr>
        <w:t>: 12</w:t>
      </w:r>
      <w:r w:rsidR="00390D07" w:rsidRPr="002842F5">
        <w:rPr>
          <w:bCs/>
          <w:sz w:val="22"/>
          <w:szCs w:val="22"/>
        </w:rPr>
        <w:t>1</w:t>
      </w:r>
      <w:r w:rsidRPr="002842F5">
        <w:rPr>
          <w:bCs/>
          <w:sz w:val="22"/>
          <w:szCs w:val="22"/>
        </w:rPr>
        <w:t> 000.</w:t>
      </w:r>
    </w:p>
    <w:p w14:paraId="31A42444" w14:textId="77777777" w:rsidR="00245A72" w:rsidRPr="002842F5" w:rsidRDefault="002D0CAD">
      <w:pPr>
        <w:jc w:val="both"/>
        <w:rPr>
          <w:sz w:val="22"/>
          <w:szCs w:val="22"/>
        </w:rPr>
      </w:pPr>
      <w:r w:rsidRPr="002842F5">
        <w:rPr>
          <w:rFonts w:cs="Times New Roman CYR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 w:rsidRPr="002842F5">
        <w:rPr>
          <w:sz w:val="22"/>
          <w:szCs w:val="22"/>
        </w:rPr>
        <w:t xml:space="preserve"> – 11</w:t>
      </w:r>
      <w:r w:rsidR="00390D07" w:rsidRPr="002842F5">
        <w:rPr>
          <w:sz w:val="22"/>
          <w:szCs w:val="22"/>
        </w:rPr>
        <w:t>6</w:t>
      </w:r>
      <w:r w:rsidRPr="002842F5">
        <w:rPr>
          <w:sz w:val="22"/>
          <w:szCs w:val="22"/>
        </w:rPr>
        <w:t> </w:t>
      </w:r>
      <w:r w:rsidR="00390D07" w:rsidRPr="002842F5">
        <w:rPr>
          <w:sz w:val="22"/>
          <w:szCs w:val="22"/>
        </w:rPr>
        <w:t>549</w:t>
      </w:r>
      <w:r w:rsidRPr="002842F5">
        <w:rPr>
          <w:sz w:val="22"/>
          <w:szCs w:val="22"/>
        </w:rPr>
        <w:t>.</w:t>
      </w:r>
    </w:p>
    <w:p w14:paraId="0110012D" w14:textId="77777777" w:rsidR="00245A72" w:rsidRPr="002842F5" w:rsidRDefault="002D0CAD">
      <w:pPr>
        <w:ind w:firstLine="567"/>
        <w:jc w:val="both"/>
        <w:rPr>
          <w:b/>
          <w:bCs/>
          <w:sz w:val="22"/>
          <w:szCs w:val="22"/>
        </w:rPr>
      </w:pPr>
      <w:r w:rsidRPr="002842F5">
        <w:rPr>
          <w:b/>
          <w:bCs/>
          <w:sz w:val="22"/>
          <w:szCs w:val="22"/>
        </w:rPr>
        <w:t>Кворум имеется (</w:t>
      </w:r>
      <w:r w:rsidRPr="002842F5">
        <w:rPr>
          <w:rFonts w:cs="Times New Roman CYR"/>
          <w:b/>
          <w:bCs/>
          <w:sz w:val="22"/>
          <w:szCs w:val="22"/>
        </w:rPr>
        <w:t>96.</w:t>
      </w:r>
      <w:r w:rsidR="00390D07" w:rsidRPr="002842F5">
        <w:rPr>
          <w:rFonts w:cs="Times New Roman CYR"/>
          <w:b/>
          <w:bCs/>
          <w:sz w:val="22"/>
          <w:szCs w:val="22"/>
        </w:rPr>
        <w:t>3</w:t>
      </w:r>
      <w:r w:rsidRPr="002842F5">
        <w:rPr>
          <w:rFonts w:cs="Times New Roman CYR"/>
          <w:b/>
          <w:bCs/>
          <w:sz w:val="22"/>
          <w:szCs w:val="22"/>
        </w:rPr>
        <w:t>2</w:t>
      </w:r>
      <w:r w:rsidRPr="002842F5">
        <w:rPr>
          <w:b/>
          <w:bCs/>
          <w:sz w:val="22"/>
          <w:szCs w:val="22"/>
        </w:rPr>
        <w:t>).</w:t>
      </w:r>
    </w:p>
    <w:p w14:paraId="5E09BEDD" w14:textId="0F323CA2" w:rsidR="00245A72" w:rsidRPr="002842F5" w:rsidRDefault="002D0CAD">
      <w:pPr>
        <w:jc w:val="both"/>
        <w:rPr>
          <w:b/>
          <w:bCs/>
          <w:sz w:val="22"/>
          <w:szCs w:val="22"/>
        </w:rPr>
      </w:pPr>
      <w:r w:rsidRPr="002842F5">
        <w:rPr>
          <w:b/>
          <w:bCs/>
          <w:sz w:val="22"/>
          <w:szCs w:val="22"/>
        </w:rPr>
        <w:t>Голосовали:</w:t>
      </w:r>
      <w:r w:rsidR="00612A4B">
        <w:rPr>
          <w:b/>
          <w:bCs/>
          <w:sz w:val="22"/>
          <w:szCs w:val="22"/>
        </w:rPr>
        <w:t xml:space="preserve"> </w:t>
      </w:r>
    </w:p>
    <w:tbl>
      <w:tblPr>
        <w:tblW w:w="6582" w:type="dxa"/>
        <w:tblInd w:w="392" w:type="dxa"/>
        <w:tblLook w:val="0000" w:firstRow="0" w:lastRow="0" w:firstColumn="0" w:lastColumn="0" w:noHBand="0" w:noVBand="0"/>
      </w:tblPr>
      <w:tblGrid>
        <w:gridCol w:w="2937"/>
        <w:gridCol w:w="931"/>
        <w:gridCol w:w="1360"/>
        <w:gridCol w:w="931"/>
        <w:gridCol w:w="423"/>
      </w:tblGrid>
      <w:tr w:rsidR="002842F5" w:rsidRPr="002842F5" w14:paraId="78526147" w14:textId="77777777">
        <w:trPr>
          <w:cantSplit/>
        </w:trPr>
        <w:tc>
          <w:tcPr>
            <w:tcW w:w="2955" w:type="dxa"/>
            <w:shd w:val="clear" w:color="auto" w:fill="auto"/>
          </w:tcPr>
          <w:p w14:paraId="36EC01DF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lastRenderedPageBreak/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14:paraId="1710A84C" w14:textId="77777777" w:rsidR="00245A72" w:rsidRPr="002842F5" w:rsidRDefault="00390D07" w:rsidP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116</w:t>
            </w:r>
            <w:r w:rsidR="002D0CAD" w:rsidRPr="002842F5">
              <w:rPr>
                <w:sz w:val="22"/>
                <w:szCs w:val="22"/>
              </w:rPr>
              <w:t> 49</w:t>
            </w:r>
            <w:r w:rsidRPr="002842F5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75152EB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bottom w:val="single" w:sz="4" w:space="0" w:color="00000A"/>
            </w:tcBorders>
            <w:shd w:val="clear" w:color="auto" w:fill="auto"/>
          </w:tcPr>
          <w:p w14:paraId="48AF25A2" w14:textId="77777777" w:rsidR="00245A72" w:rsidRPr="002842F5" w:rsidRDefault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99,9571</w:t>
            </w:r>
          </w:p>
        </w:tc>
        <w:tc>
          <w:tcPr>
            <w:tcW w:w="426" w:type="dxa"/>
            <w:shd w:val="clear" w:color="auto" w:fill="auto"/>
          </w:tcPr>
          <w:p w14:paraId="0243A660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74BC54DA" w14:textId="77777777">
        <w:trPr>
          <w:cantSplit/>
        </w:trPr>
        <w:tc>
          <w:tcPr>
            <w:tcW w:w="2955" w:type="dxa"/>
            <w:shd w:val="clear" w:color="auto" w:fill="auto"/>
          </w:tcPr>
          <w:p w14:paraId="0B6AC7A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A7AEB07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8972157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8E6F07A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2EA46B7D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2CE5096D" w14:textId="77777777">
        <w:trPr>
          <w:cantSplit/>
        </w:trPr>
        <w:tc>
          <w:tcPr>
            <w:tcW w:w="2955" w:type="dxa"/>
            <w:shd w:val="clear" w:color="auto" w:fill="auto"/>
          </w:tcPr>
          <w:p w14:paraId="7810231B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E1FC303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3891BD6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DFDC119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0AE5CC8E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  <w:tr w:rsidR="002842F5" w:rsidRPr="002842F5" w14:paraId="6B7EACB2" w14:textId="77777777">
        <w:trPr>
          <w:cantSplit/>
        </w:trPr>
        <w:tc>
          <w:tcPr>
            <w:tcW w:w="2955" w:type="dxa"/>
            <w:shd w:val="clear" w:color="auto" w:fill="auto"/>
          </w:tcPr>
          <w:p w14:paraId="69A76A05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69B3056" w14:textId="77777777" w:rsidR="00245A72" w:rsidRPr="002842F5" w:rsidRDefault="00390D07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1A9A2A03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74A759B" w14:textId="77777777" w:rsidR="00245A72" w:rsidRPr="002842F5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14:paraId="6E8E7DD8" w14:textId="77777777" w:rsidR="00245A72" w:rsidRPr="002842F5" w:rsidRDefault="002D0CAD">
            <w:pPr>
              <w:snapToGrid w:val="0"/>
              <w:jc w:val="both"/>
              <w:rPr>
                <w:sz w:val="22"/>
                <w:szCs w:val="22"/>
              </w:rPr>
            </w:pPr>
            <w:r w:rsidRPr="002842F5">
              <w:rPr>
                <w:sz w:val="22"/>
                <w:szCs w:val="22"/>
              </w:rPr>
              <w:t>%</w:t>
            </w:r>
          </w:p>
        </w:tc>
      </w:tr>
    </w:tbl>
    <w:p w14:paraId="75B411C9" w14:textId="77777777" w:rsidR="00245A72" w:rsidRPr="002842F5" w:rsidRDefault="002D0CAD">
      <w:pPr>
        <w:ind w:firstLine="567"/>
        <w:jc w:val="both"/>
      </w:pPr>
      <w:r w:rsidRPr="002842F5">
        <w:rPr>
          <w:b/>
          <w:bCs/>
          <w:sz w:val="22"/>
          <w:szCs w:val="22"/>
        </w:rPr>
        <w:t xml:space="preserve">ПРИНЯТОЕ РЕШЕНИЕ: </w:t>
      </w:r>
    </w:p>
    <w:p w14:paraId="181B463B" w14:textId="4104AC49" w:rsidR="00390D07" w:rsidRPr="002842F5" w:rsidRDefault="00390D07" w:rsidP="00390D07">
      <w:pPr>
        <w:jc w:val="both"/>
        <w:rPr>
          <w:b/>
          <w:bCs/>
          <w:sz w:val="22"/>
          <w:szCs w:val="22"/>
        </w:rPr>
      </w:pPr>
      <w:r w:rsidRPr="002842F5">
        <w:rPr>
          <w:rFonts w:ascii="Times New Roman CYR" w:hAnsi="Times New Roman CYR" w:cs="Times New Roman CYR"/>
        </w:rPr>
        <w:t>Назначить аудиторской организацией (индивидуальным аудитором) ООО «</w:t>
      </w:r>
      <w:proofErr w:type="spellStart"/>
      <w:r w:rsidRPr="002842F5">
        <w:rPr>
          <w:rFonts w:ascii="Times New Roman CYR" w:hAnsi="Times New Roman CYR" w:cs="Times New Roman CYR"/>
        </w:rPr>
        <w:t>КонсалтАудит</w:t>
      </w:r>
      <w:proofErr w:type="spellEnd"/>
      <w:r w:rsidRPr="002842F5">
        <w:rPr>
          <w:rFonts w:ascii="Times New Roman CYR" w:hAnsi="Times New Roman CYR" w:cs="Times New Roman CYR"/>
        </w:rPr>
        <w:t>»</w:t>
      </w:r>
      <w:r w:rsidR="00612A4B">
        <w:rPr>
          <w:rFonts w:ascii="Times New Roman CYR" w:hAnsi="Times New Roman CYR" w:cs="Times New Roman CYR"/>
        </w:rPr>
        <w:t xml:space="preserve"> </w:t>
      </w:r>
      <w:r w:rsidRPr="002842F5">
        <w:rPr>
          <w:rFonts w:ascii="Times New Roman CYR" w:hAnsi="Times New Roman CYR" w:cs="Times New Roman CYR"/>
        </w:rPr>
        <w:t>на 2023 год.</w:t>
      </w:r>
    </w:p>
    <w:p w14:paraId="696202CC" w14:textId="77777777" w:rsidR="00245A72" w:rsidRPr="002842F5" w:rsidRDefault="00245A72">
      <w:pPr>
        <w:ind w:left="567" w:hanging="567"/>
        <w:jc w:val="both"/>
        <w:rPr>
          <w:sz w:val="22"/>
          <w:szCs w:val="22"/>
        </w:rPr>
      </w:pPr>
    </w:p>
    <w:p w14:paraId="7012433E" w14:textId="77777777" w:rsidR="00245A72" w:rsidRPr="002842F5" w:rsidRDefault="002D0CAD">
      <w:pPr>
        <w:widowControl w:val="0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Итоги голосования по вопросам повестки дня проработаны работником АО «Реестр» </w:t>
      </w:r>
      <w:r w:rsidR="009622E5" w:rsidRPr="002842F5">
        <w:rPr>
          <w:sz w:val="22"/>
          <w:szCs w:val="22"/>
        </w:rPr>
        <w:t>Гольдина О. В.</w:t>
      </w:r>
      <w:r w:rsidRPr="002842F5">
        <w:rPr>
          <w:sz w:val="22"/>
          <w:szCs w:val="22"/>
        </w:rPr>
        <w:t>, после окончания подсчета голосов.</w:t>
      </w:r>
    </w:p>
    <w:p w14:paraId="07AA9A63" w14:textId="77777777" w:rsidR="00245A72" w:rsidRPr="002842F5" w:rsidRDefault="00245A72">
      <w:pPr>
        <w:rPr>
          <w:i/>
          <w:sz w:val="22"/>
          <w:szCs w:val="22"/>
        </w:rPr>
      </w:pPr>
    </w:p>
    <w:p w14:paraId="36F17AFE" w14:textId="77777777" w:rsidR="00245A72" w:rsidRPr="002842F5" w:rsidRDefault="002D0CAD">
      <w:pPr>
        <w:jc w:val="both"/>
        <w:rPr>
          <w:b/>
          <w:bCs/>
          <w:sz w:val="22"/>
          <w:szCs w:val="22"/>
        </w:rPr>
      </w:pPr>
      <w:r w:rsidRPr="002842F5">
        <w:rPr>
          <w:sz w:val="22"/>
          <w:szCs w:val="22"/>
        </w:rPr>
        <w:t>Дата составления протокола 0</w:t>
      </w:r>
      <w:r w:rsidR="00390D07" w:rsidRPr="002842F5">
        <w:rPr>
          <w:sz w:val="22"/>
          <w:szCs w:val="22"/>
        </w:rPr>
        <w:t>8</w:t>
      </w:r>
      <w:r w:rsidRPr="002842F5">
        <w:rPr>
          <w:sz w:val="22"/>
          <w:szCs w:val="22"/>
        </w:rPr>
        <w:t xml:space="preserve"> </w:t>
      </w:r>
      <w:r w:rsidR="00390D07" w:rsidRPr="002842F5">
        <w:rPr>
          <w:sz w:val="22"/>
          <w:szCs w:val="22"/>
        </w:rPr>
        <w:t>июня</w:t>
      </w:r>
      <w:r w:rsidRPr="002842F5">
        <w:rPr>
          <w:sz w:val="22"/>
          <w:szCs w:val="22"/>
        </w:rPr>
        <w:t xml:space="preserve"> 202</w:t>
      </w:r>
      <w:r w:rsidR="00390D07" w:rsidRPr="002842F5">
        <w:rPr>
          <w:sz w:val="22"/>
          <w:szCs w:val="22"/>
        </w:rPr>
        <w:t>3</w:t>
      </w:r>
      <w:r w:rsidRPr="002842F5">
        <w:rPr>
          <w:sz w:val="22"/>
          <w:szCs w:val="22"/>
        </w:rPr>
        <w:t xml:space="preserve"> г.</w:t>
      </w:r>
    </w:p>
    <w:p w14:paraId="6908307F" w14:textId="77777777" w:rsidR="00245A72" w:rsidRPr="002842F5" w:rsidRDefault="00245A72">
      <w:pPr>
        <w:jc w:val="both"/>
        <w:rPr>
          <w:sz w:val="22"/>
          <w:szCs w:val="22"/>
        </w:rPr>
      </w:pPr>
    </w:p>
    <w:p w14:paraId="7A396A40" w14:textId="77777777" w:rsidR="00245A72" w:rsidRPr="002842F5" w:rsidRDefault="002D0CAD">
      <w:pPr>
        <w:ind w:firstLine="357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Председатель собрания </w:t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  <w:t>Мишин Р.А.</w:t>
      </w:r>
    </w:p>
    <w:p w14:paraId="07AE0B98" w14:textId="77777777" w:rsidR="00245A72" w:rsidRPr="002842F5" w:rsidRDefault="00245A72">
      <w:pPr>
        <w:jc w:val="both"/>
        <w:rPr>
          <w:sz w:val="22"/>
          <w:szCs w:val="22"/>
        </w:rPr>
      </w:pPr>
    </w:p>
    <w:p w14:paraId="3AFF80E3" w14:textId="77777777" w:rsidR="00245A72" w:rsidRPr="002842F5" w:rsidRDefault="002D0CAD">
      <w:pPr>
        <w:ind w:firstLine="357"/>
        <w:jc w:val="both"/>
        <w:rPr>
          <w:sz w:val="22"/>
          <w:szCs w:val="22"/>
        </w:rPr>
      </w:pPr>
      <w:r w:rsidRPr="002842F5">
        <w:rPr>
          <w:sz w:val="22"/>
          <w:szCs w:val="22"/>
        </w:rPr>
        <w:t xml:space="preserve">Секретарь собрания </w:t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r w:rsidRPr="002842F5">
        <w:rPr>
          <w:sz w:val="22"/>
          <w:szCs w:val="22"/>
        </w:rPr>
        <w:tab/>
      </w:r>
      <w:proofErr w:type="spellStart"/>
      <w:r w:rsidRPr="002842F5">
        <w:rPr>
          <w:sz w:val="22"/>
          <w:szCs w:val="22"/>
        </w:rPr>
        <w:t>Дадыко</w:t>
      </w:r>
      <w:proofErr w:type="spellEnd"/>
      <w:r w:rsidRPr="002842F5">
        <w:rPr>
          <w:sz w:val="22"/>
          <w:szCs w:val="22"/>
        </w:rPr>
        <w:t xml:space="preserve"> В.В.</w:t>
      </w:r>
    </w:p>
    <w:p w14:paraId="770066EB" w14:textId="77777777" w:rsidR="00245A72" w:rsidRPr="002842F5" w:rsidRDefault="00245A72"/>
    <w:sectPr w:rsidR="00245A72" w:rsidRPr="002842F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6FCC" w14:textId="77777777" w:rsidR="00996D6E" w:rsidRDefault="00996D6E">
      <w:r>
        <w:separator/>
      </w:r>
    </w:p>
  </w:endnote>
  <w:endnote w:type="continuationSeparator" w:id="0">
    <w:p w14:paraId="5DC81670" w14:textId="77777777" w:rsidR="00996D6E" w:rsidRDefault="0099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61263"/>
      <w:docPartObj>
        <w:docPartGallery w:val="Page Numbers (Bottom of Page)"/>
        <w:docPartUnique/>
      </w:docPartObj>
    </w:sdtPr>
    <w:sdtEndPr/>
    <w:sdtContent>
      <w:p w14:paraId="5FB69DDC" w14:textId="77777777" w:rsidR="00245A72" w:rsidRDefault="002D0CAD">
        <w:pPr>
          <w:pStyle w:val="a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90D07">
          <w:rPr>
            <w:noProof/>
          </w:rPr>
          <w:t>1</w:t>
        </w:r>
        <w:r>
          <w:fldChar w:fldCharType="end"/>
        </w:r>
      </w:p>
    </w:sdtContent>
  </w:sdt>
  <w:p w14:paraId="7BD2F6A2" w14:textId="77777777" w:rsidR="00245A72" w:rsidRDefault="00245A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4144C" w14:textId="77777777" w:rsidR="00996D6E" w:rsidRDefault="00996D6E">
      <w:r>
        <w:separator/>
      </w:r>
    </w:p>
  </w:footnote>
  <w:footnote w:type="continuationSeparator" w:id="0">
    <w:p w14:paraId="345FA63E" w14:textId="77777777" w:rsidR="00996D6E" w:rsidRDefault="00996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385C" w14:textId="78035C07" w:rsidR="00245A72" w:rsidRDefault="002842F5">
    <w:pP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22"/>
        <w:szCs w:val="20"/>
        <w:lang w:val="x-none"/>
      </w:rPr>
    </w:pPr>
    <w:r>
      <w:rPr>
        <w:b/>
        <w:sz w:val="22"/>
        <w:szCs w:val="20"/>
      </w:rPr>
      <w:t>А</w:t>
    </w:r>
    <w:proofErr w:type="spellStart"/>
    <w:r>
      <w:rPr>
        <w:b/>
        <w:sz w:val="22"/>
        <w:szCs w:val="20"/>
        <w:lang w:val="x-none"/>
      </w:rPr>
      <w:t>кционерное</w:t>
    </w:r>
    <w:proofErr w:type="spellEnd"/>
    <w:r w:rsidR="002D0CAD">
      <w:rPr>
        <w:b/>
        <w:sz w:val="22"/>
        <w:szCs w:val="20"/>
        <w:lang w:val="x-none"/>
      </w:rPr>
      <w:t xml:space="preserve"> общество «Племзавод им. В.Н. Цветкова»</w:t>
    </w:r>
  </w:p>
  <w:p w14:paraId="7A0BE454" w14:textId="53185342" w:rsidR="00245A72" w:rsidRDefault="002D0CAD">
    <w:pPr>
      <w:pBdr>
        <w:bottom w:val="single" w:sz="12" w:space="1" w:color="00000A"/>
      </w:pBd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22"/>
        <w:szCs w:val="22"/>
      </w:rPr>
    </w:pPr>
    <w:r>
      <w:rPr>
        <w:b/>
        <w:sz w:val="22"/>
        <w:szCs w:val="22"/>
        <w:lang w:val="x-none"/>
      </w:rPr>
      <w:t xml:space="preserve">Протокол годового общего собрания акционеров №1 от </w:t>
    </w:r>
    <w:r>
      <w:rPr>
        <w:b/>
        <w:sz w:val="22"/>
        <w:szCs w:val="22"/>
      </w:rPr>
      <w:t>0</w:t>
    </w:r>
    <w:r w:rsidR="002842F5" w:rsidRPr="002842F5">
      <w:rPr>
        <w:b/>
        <w:sz w:val="22"/>
        <w:szCs w:val="22"/>
      </w:rPr>
      <w:t>7</w:t>
    </w:r>
    <w:r>
      <w:rPr>
        <w:b/>
        <w:sz w:val="22"/>
        <w:szCs w:val="22"/>
        <w:lang w:val="x-none"/>
      </w:rPr>
      <w:t>.0</w:t>
    </w:r>
    <w:r w:rsidR="002842F5" w:rsidRPr="002842F5">
      <w:rPr>
        <w:b/>
        <w:sz w:val="22"/>
        <w:szCs w:val="22"/>
      </w:rPr>
      <w:t>6</w:t>
    </w:r>
    <w:r>
      <w:rPr>
        <w:b/>
        <w:sz w:val="22"/>
        <w:szCs w:val="22"/>
      </w:rPr>
      <w:t>.</w:t>
    </w:r>
    <w:r>
      <w:rPr>
        <w:b/>
        <w:sz w:val="22"/>
        <w:szCs w:val="22"/>
        <w:lang w:val="x-none"/>
      </w:rPr>
      <w:t>20</w:t>
    </w:r>
    <w:r>
      <w:rPr>
        <w:b/>
        <w:sz w:val="22"/>
        <w:szCs w:val="22"/>
      </w:rPr>
      <w:t>2</w:t>
    </w:r>
    <w:r w:rsidR="002842F5" w:rsidRPr="002842F5">
      <w:rPr>
        <w:b/>
        <w:sz w:val="22"/>
        <w:szCs w:val="22"/>
      </w:rPr>
      <w:t>3</w:t>
    </w:r>
    <w:r>
      <w:rPr>
        <w:b/>
        <w:sz w:val="22"/>
        <w:szCs w:val="22"/>
        <w:lang w:val="x-none"/>
      </w:rPr>
      <w:t xml:space="preserve"> года.</w:t>
    </w:r>
  </w:p>
  <w:p w14:paraId="35437296" w14:textId="77777777" w:rsidR="00245A72" w:rsidRDefault="00245A7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840C5"/>
    <w:multiLevelType w:val="multilevel"/>
    <w:tmpl w:val="F3B652BC"/>
    <w:lvl w:ilvl="0">
      <w:start w:val="1"/>
      <w:numFmt w:val="bullet"/>
      <w:lvlText w:val="-"/>
      <w:lvlJc w:val="left"/>
      <w:pPr>
        <w:ind w:left="92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0D3637"/>
    <w:multiLevelType w:val="multilevel"/>
    <w:tmpl w:val="35602C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955BCF"/>
    <w:multiLevelType w:val="multilevel"/>
    <w:tmpl w:val="9EA6B4F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584D2C"/>
    <w:multiLevelType w:val="hybridMultilevel"/>
    <w:tmpl w:val="89DE8F78"/>
    <w:lvl w:ilvl="0" w:tplc="17706498">
      <w:start w:val="123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339A5"/>
    <w:multiLevelType w:val="multilevel"/>
    <w:tmpl w:val="68A4E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7A21AD7"/>
    <w:multiLevelType w:val="multilevel"/>
    <w:tmpl w:val="B48A867E"/>
    <w:lvl w:ilvl="0">
      <w:start w:val="1"/>
      <w:numFmt w:val="decimal"/>
      <w:lvlText w:val="%1."/>
      <w:lvlJc w:val="left"/>
      <w:pPr>
        <w:ind w:left="896" w:hanging="360"/>
      </w:pPr>
    </w:lvl>
    <w:lvl w:ilvl="1">
      <w:start w:val="1"/>
      <w:numFmt w:val="lowerLetter"/>
      <w:lvlText w:val="%2."/>
      <w:lvlJc w:val="left"/>
      <w:pPr>
        <w:ind w:left="1616" w:hanging="360"/>
      </w:pPr>
    </w:lvl>
    <w:lvl w:ilvl="2">
      <w:start w:val="1"/>
      <w:numFmt w:val="lowerRoman"/>
      <w:lvlText w:val="%3."/>
      <w:lvlJc w:val="right"/>
      <w:pPr>
        <w:ind w:left="2336" w:hanging="180"/>
      </w:pPr>
    </w:lvl>
    <w:lvl w:ilvl="3">
      <w:start w:val="1"/>
      <w:numFmt w:val="decimal"/>
      <w:lvlText w:val="%4."/>
      <w:lvlJc w:val="left"/>
      <w:pPr>
        <w:ind w:left="3056" w:hanging="360"/>
      </w:pPr>
    </w:lvl>
    <w:lvl w:ilvl="4">
      <w:start w:val="1"/>
      <w:numFmt w:val="lowerLetter"/>
      <w:lvlText w:val="%5."/>
      <w:lvlJc w:val="left"/>
      <w:pPr>
        <w:ind w:left="3776" w:hanging="360"/>
      </w:pPr>
    </w:lvl>
    <w:lvl w:ilvl="5">
      <w:start w:val="1"/>
      <w:numFmt w:val="lowerRoman"/>
      <w:lvlText w:val="%6."/>
      <w:lvlJc w:val="right"/>
      <w:pPr>
        <w:ind w:left="4496" w:hanging="180"/>
      </w:pPr>
    </w:lvl>
    <w:lvl w:ilvl="6">
      <w:start w:val="1"/>
      <w:numFmt w:val="decimal"/>
      <w:lvlText w:val="%7."/>
      <w:lvlJc w:val="left"/>
      <w:pPr>
        <w:ind w:left="5216" w:hanging="360"/>
      </w:pPr>
    </w:lvl>
    <w:lvl w:ilvl="7">
      <w:start w:val="1"/>
      <w:numFmt w:val="lowerLetter"/>
      <w:lvlText w:val="%8."/>
      <w:lvlJc w:val="left"/>
      <w:pPr>
        <w:ind w:left="5936" w:hanging="360"/>
      </w:pPr>
    </w:lvl>
    <w:lvl w:ilvl="8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A72"/>
    <w:rsid w:val="00013A80"/>
    <w:rsid w:val="001B689C"/>
    <w:rsid w:val="00245A72"/>
    <w:rsid w:val="00277351"/>
    <w:rsid w:val="002842F5"/>
    <w:rsid w:val="002D0CAD"/>
    <w:rsid w:val="00323D46"/>
    <w:rsid w:val="0034313C"/>
    <w:rsid w:val="00390D07"/>
    <w:rsid w:val="003F4439"/>
    <w:rsid w:val="00456922"/>
    <w:rsid w:val="00612A4B"/>
    <w:rsid w:val="006F7642"/>
    <w:rsid w:val="009622E5"/>
    <w:rsid w:val="00996D6E"/>
    <w:rsid w:val="00A5737B"/>
    <w:rsid w:val="00B21D43"/>
    <w:rsid w:val="00C00F3D"/>
    <w:rsid w:val="00C41203"/>
    <w:rsid w:val="00D83818"/>
    <w:rsid w:val="00E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2619"/>
  <w15:docId w15:val="{5C60B13D-2298-4A0A-B703-49F042C4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DD1D1C"/>
    <w:pPr>
      <w:ind w:left="720"/>
      <w:contextualSpacing/>
    </w:pPr>
  </w:style>
  <w:style w:type="paragraph" w:styleId="aa">
    <w:name w:val="head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2D0C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0C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Сергей Ясинский</cp:lastModifiedBy>
  <cp:revision>13</cp:revision>
  <cp:lastPrinted>2021-08-17T13:14:00Z</cp:lastPrinted>
  <dcterms:created xsi:type="dcterms:W3CDTF">2020-04-22T06:06:00Z</dcterms:created>
  <dcterms:modified xsi:type="dcterms:W3CDTF">2023-06-08T08:39:00Z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