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A0" w:rsidRPr="00E22114" w:rsidRDefault="008C25A0" w:rsidP="008C25A0">
      <w:pPr>
        <w:widowControl/>
        <w:jc w:val="center"/>
        <w:rPr>
          <w:b/>
          <w:sz w:val="22"/>
          <w:szCs w:val="22"/>
        </w:rPr>
      </w:pPr>
      <w:bookmarkStart w:id="0" w:name="_GoBack"/>
      <w:r w:rsidRPr="00E22114">
        <w:rPr>
          <w:b/>
          <w:sz w:val="22"/>
          <w:szCs w:val="22"/>
        </w:rPr>
        <w:t>СООБЩЕНИЕ</w:t>
      </w:r>
    </w:p>
    <w:bookmarkEnd w:id="0"/>
    <w:p w:rsidR="008C25A0" w:rsidRPr="00E22114" w:rsidRDefault="008C25A0" w:rsidP="008C25A0">
      <w:pPr>
        <w:widowControl/>
        <w:jc w:val="center"/>
        <w:rPr>
          <w:b/>
          <w:sz w:val="22"/>
          <w:szCs w:val="22"/>
        </w:rPr>
      </w:pPr>
      <w:r w:rsidRPr="00E22114">
        <w:rPr>
          <w:b/>
          <w:sz w:val="22"/>
          <w:szCs w:val="22"/>
        </w:rPr>
        <w:t>о проведении годового общего собрания акционеров</w:t>
      </w:r>
    </w:p>
    <w:p w:rsidR="008C25A0" w:rsidRPr="00E22114" w:rsidRDefault="008C25A0" w:rsidP="008C25A0">
      <w:pPr>
        <w:widowControl/>
        <w:jc w:val="center"/>
        <w:rPr>
          <w:sz w:val="22"/>
          <w:szCs w:val="22"/>
        </w:rPr>
      </w:pPr>
      <w:r w:rsidRPr="00E22114">
        <w:rPr>
          <w:sz w:val="22"/>
          <w:szCs w:val="22"/>
        </w:rPr>
        <w:t>Открытого акционерного общества «</w:t>
      </w:r>
      <w:proofErr w:type="spellStart"/>
      <w:r w:rsidRPr="00E22114">
        <w:rPr>
          <w:sz w:val="22"/>
          <w:szCs w:val="22"/>
        </w:rPr>
        <w:t>Племзавод</w:t>
      </w:r>
      <w:proofErr w:type="spellEnd"/>
      <w:r w:rsidRPr="00E22114">
        <w:rPr>
          <w:sz w:val="22"/>
          <w:szCs w:val="22"/>
        </w:rPr>
        <w:t xml:space="preserve"> им. В.Н. Цветкова»</w:t>
      </w:r>
    </w:p>
    <w:p w:rsidR="008C25A0" w:rsidRPr="00E22114" w:rsidRDefault="008C25A0" w:rsidP="008C25A0">
      <w:pPr>
        <w:widowControl/>
        <w:jc w:val="center"/>
        <w:rPr>
          <w:sz w:val="22"/>
          <w:szCs w:val="22"/>
        </w:rPr>
      </w:pPr>
      <w:r w:rsidRPr="00E22114">
        <w:rPr>
          <w:sz w:val="22"/>
          <w:szCs w:val="22"/>
        </w:rPr>
        <w:t xml:space="preserve">Место нахождения: </w:t>
      </w:r>
      <w:ins w:id="1" w:author="Лена" w:date="2014-05-16T17:17:00Z">
        <w:r w:rsidRPr="00686300">
          <w:rPr>
            <w:sz w:val="22"/>
            <w:szCs w:val="22"/>
            <w:rPrChange w:id="2" w:author="Лена" w:date="2014-05-16T17:17:00Z">
              <w:rPr>
                <w:b/>
                <w:sz w:val="22"/>
                <w:szCs w:val="22"/>
              </w:rPr>
            </w:rPrChange>
          </w:rPr>
          <w:t xml:space="preserve">РФ, Калужская область, </w:t>
        </w:r>
        <w:proofErr w:type="spellStart"/>
        <w:r w:rsidRPr="00686300">
          <w:rPr>
            <w:sz w:val="22"/>
            <w:szCs w:val="22"/>
            <w:rPrChange w:id="3" w:author="Лена" w:date="2014-05-16T17:17:00Z">
              <w:rPr>
                <w:b/>
                <w:sz w:val="22"/>
                <w:szCs w:val="22"/>
              </w:rPr>
            </w:rPrChange>
          </w:rPr>
          <w:t>Малоярославецкий</w:t>
        </w:r>
        <w:proofErr w:type="spellEnd"/>
        <w:r w:rsidRPr="00686300">
          <w:rPr>
            <w:sz w:val="22"/>
            <w:szCs w:val="22"/>
            <w:rPrChange w:id="4" w:author="Лена" w:date="2014-05-16T17:17:00Z">
              <w:rPr>
                <w:b/>
                <w:sz w:val="22"/>
                <w:szCs w:val="22"/>
              </w:rPr>
            </w:rPrChange>
          </w:rPr>
          <w:t xml:space="preserve"> район, с. Кудиново</w:t>
        </w:r>
        <w:r w:rsidRPr="00686300">
          <w:rPr>
            <w:sz w:val="22"/>
            <w:szCs w:val="22"/>
          </w:rPr>
          <w:t xml:space="preserve"> </w:t>
        </w:r>
      </w:ins>
      <w:del w:id="5" w:author="Лена" w:date="2014-05-16T17:17:00Z">
        <w:r w:rsidRPr="00E22114" w:rsidDel="00686300">
          <w:rPr>
            <w:sz w:val="22"/>
            <w:szCs w:val="22"/>
          </w:rPr>
          <w:delText xml:space="preserve">107078 г. Москва, ул. Садовая – Спасская, д. 13, стр. 2 </w:delText>
        </w:r>
      </w:del>
    </w:p>
    <w:p w:rsidR="008C25A0" w:rsidRPr="00E22114" w:rsidRDefault="008C25A0" w:rsidP="008C25A0">
      <w:pPr>
        <w:widowControl/>
        <w:jc w:val="center"/>
        <w:rPr>
          <w:b/>
          <w:sz w:val="22"/>
          <w:szCs w:val="22"/>
        </w:rPr>
      </w:pPr>
    </w:p>
    <w:p w:rsidR="008C25A0" w:rsidRPr="00E22114" w:rsidRDefault="008C25A0" w:rsidP="008C25A0">
      <w:pPr>
        <w:widowControl/>
        <w:jc w:val="center"/>
        <w:rPr>
          <w:b/>
          <w:sz w:val="22"/>
          <w:szCs w:val="22"/>
        </w:rPr>
      </w:pPr>
      <w:r w:rsidRPr="00E22114">
        <w:rPr>
          <w:b/>
          <w:sz w:val="22"/>
          <w:szCs w:val="22"/>
        </w:rPr>
        <w:t>Уважаемые акционеры!</w:t>
      </w:r>
    </w:p>
    <w:p w:rsidR="008C25A0" w:rsidRPr="00E22114" w:rsidRDefault="008C25A0" w:rsidP="008C25A0">
      <w:pPr>
        <w:widowControl/>
        <w:jc w:val="both"/>
        <w:rPr>
          <w:sz w:val="22"/>
          <w:szCs w:val="22"/>
        </w:rPr>
      </w:pPr>
      <w:r w:rsidRPr="00E22114">
        <w:rPr>
          <w:sz w:val="22"/>
          <w:szCs w:val="22"/>
        </w:rPr>
        <w:t>Совет директоров ОАО «</w:t>
      </w:r>
      <w:proofErr w:type="spellStart"/>
      <w:r w:rsidRPr="00E22114">
        <w:rPr>
          <w:sz w:val="22"/>
          <w:szCs w:val="22"/>
        </w:rPr>
        <w:t>Племзавод</w:t>
      </w:r>
      <w:proofErr w:type="spellEnd"/>
      <w:r w:rsidRPr="00E22114">
        <w:rPr>
          <w:sz w:val="22"/>
          <w:szCs w:val="22"/>
        </w:rPr>
        <w:t xml:space="preserve"> им. В.Н. Цветкова» сообщает о проведении годового общего собрания акционеров Открытого акционерного общества «</w:t>
      </w:r>
      <w:proofErr w:type="spellStart"/>
      <w:r w:rsidRPr="00E22114">
        <w:rPr>
          <w:sz w:val="22"/>
          <w:szCs w:val="22"/>
        </w:rPr>
        <w:t>Племзавод</w:t>
      </w:r>
      <w:proofErr w:type="spellEnd"/>
      <w:r w:rsidRPr="00E22114">
        <w:rPr>
          <w:sz w:val="22"/>
          <w:szCs w:val="22"/>
        </w:rPr>
        <w:t xml:space="preserve"> им. В.Н. Цветкова».</w:t>
      </w:r>
    </w:p>
    <w:p w:rsidR="008C25A0" w:rsidRPr="00E22114" w:rsidRDefault="008C25A0" w:rsidP="008C25A0">
      <w:pPr>
        <w:widowControl/>
        <w:jc w:val="both"/>
        <w:rPr>
          <w:sz w:val="22"/>
          <w:szCs w:val="22"/>
        </w:rPr>
      </w:pPr>
      <w:r w:rsidRPr="00E22114">
        <w:rPr>
          <w:sz w:val="22"/>
          <w:szCs w:val="22"/>
        </w:rPr>
        <w:t xml:space="preserve">Годовое общее собрание акционеров состоится 24 июня 2014 года в форме собрания в 12 часов 00 минут по адресу: Калужская область, </w:t>
      </w:r>
      <w:proofErr w:type="spellStart"/>
      <w:r w:rsidRPr="00E22114">
        <w:rPr>
          <w:sz w:val="22"/>
          <w:szCs w:val="22"/>
        </w:rPr>
        <w:t>Малоярославецкий</w:t>
      </w:r>
      <w:proofErr w:type="spellEnd"/>
      <w:r w:rsidRPr="00E22114">
        <w:rPr>
          <w:sz w:val="22"/>
          <w:szCs w:val="22"/>
        </w:rPr>
        <w:t xml:space="preserve"> район, с. Кудиново, здание администрации ОАО «</w:t>
      </w:r>
      <w:proofErr w:type="spellStart"/>
      <w:r w:rsidRPr="00E22114">
        <w:rPr>
          <w:sz w:val="22"/>
          <w:szCs w:val="22"/>
        </w:rPr>
        <w:t>Племзавод</w:t>
      </w:r>
      <w:proofErr w:type="spellEnd"/>
      <w:r w:rsidRPr="00E22114">
        <w:rPr>
          <w:sz w:val="22"/>
          <w:szCs w:val="22"/>
        </w:rPr>
        <w:t xml:space="preserve"> им. В.Н. Цветкова», актовый зал.</w:t>
      </w:r>
    </w:p>
    <w:p w:rsidR="008C25A0" w:rsidRPr="00E22114" w:rsidRDefault="008C25A0" w:rsidP="008C25A0">
      <w:pPr>
        <w:widowControl/>
        <w:jc w:val="both"/>
        <w:rPr>
          <w:sz w:val="22"/>
          <w:szCs w:val="22"/>
        </w:rPr>
      </w:pPr>
      <w:r w:rsidRPr="00E22114">
        <w:rPr>
          <w:sz w:val="22"/>
          <w:szCs w:val="22"/>
        </w:rPr>
        <w:t>Начало регистрации в 11 часов 00 минут.</w:t>
      </w:r>
    </w:p>
    <w:p w:rsidR="008C25A0" w:rsidRPr="00E22114" w:rsidRDefault="008C25A0" w:rsidP="008C25A0">
      <w:pPr>
        <w:widowControl/>
        <w:jc w:val="both"/>
        <w:rPr>
          <w:sz w:val="22"/>
          <w:szCs w:val="22"/>
        </w:rPr>
      </w:pPr>
    </w:p>
    <w:p w:rsidR="008C25A0" w:rsidRPr="00E22114" w:rsidRDefault="008C25A0" w:rsidP="008C25A0">
      <w:pPr>
        <w:widowControl/>
        <w:jc w:val="both"/>
        <w:rPr>
          <w:sz w:val="22"/>
          <w:szCs w:val="22"/>
        </w:rPr>
      </w:pPr>
      <w:r w:rsidRPr="00E22114">
        <w:rPr>
          <w:sz w:val="22"/>
          <w:szCs w:val="22"/>
        </w:rPr>
        <w:t>Решением Совета директоров ОАО «</w:t>
      </w:r>
      <w:proofErr w:type="spellStart"/>
      <w:r w:rsidRPr="00E22114">
        <w:rPr>
          <w:sz w:val="22"/>
          <w:szCs w:val="22"/>
        </w:rPr>
        <w:t>Племзавод</w:t>
      </w:r>
      <w:proofErr w:type="spellEnd"/>
      <w:r w:rsidRPr="00E22114">
        <w:rPr>
          <w:sz w:val="22"/>
          <w:szCs w:val="22"/>
        </w:rPr>
        <w:t xml:space="preserve"> им. В.Н. Цветкова» определена дата составления списка лиц, имеющих право на участие в годовом общем собрании акционеров – </w:t>
      </w:r>
      <w:r>
        <w:rPr>
          <w:sz w:val="22"/>
          <w:szCs w:val="22"/>
        </w:rPr>
        <w:t>2</w:t>
      </w:r>
      <w:ins w:id="6" w:author="Лена" w:date="2014-05-16T17:19:00Z">
        <w:r>
          <w:rPr>
            <w:sz w:val="22"/>
            <w:szCs w:val="22"/>
          </w:rPr>
          <w:t xml:space="preserve"> июня</w:t>
        </w:r>
      </w:ins>
      <w:del w:id="7" w:author="Лена" w:date="2014-05-16T17:19:00Z">
        <w:r w:rsidDel="00686300">
          <w:rPr>
            <w:sz w:val="22"/>
            <w:szCs w:val="22"/>
          </w:rPr>
          <w:delText>3</w:delText>
        </w:r>
        <w:r w:rsidRPr="00E22114" w:rsidDel="00686300">
          <w:rPr>
            <w:sz w:val="22"/>
            <w:szCs w:val="22"/>
          </w:rPr>
          <w:delText xml:space="preserve"> мая</w:delText>
        </w:r>
      </w:del>
      <w:r w:rsidRPr="00E22114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E22114">
          <w:rPr>
            <w:sz w:val="22"/>
            <w:szCs w:val="22"/>
          </w:rPr>
          <w:t>2014 г</w:t>
        </w:r>
      </w:smartTag>
      <w:r w:rsidRPr="00E22114">
        <w:rPr>
          <w:sz w:val="22"/>
          <w:szCs w:val="22"/>
        </w:rPr>
        <w:t>.</w:t>
      </w:r>
    </w:p>
    <w:p w:rsidR="008C25A0" w:rsidRPr="00E22114" w:rsidRDefault="008C25A0" w:rsidP="008C25A0">
      <w:pPr>
        <w:widowControl/>
        <w:rPr>
          <w:sz w:val="22"/>
          <w:szCs w:val="22"/>
        </w:rPr>
      </w:pPr>
    </w:p>
    <w:p w:rsidR="008C25A0" w:rsidRPr="00E22114" w:rsidRDefault="008C25A0" w:rsidP="008C25A0">
      <w:pPr>
        <w:widowControl/>
        <w:rPr>
          <w:b/>
          <w:sz w:val="22"/>
          <w:szCs w:val="22"/>
        </w:rPr>
      </w:pPr>
      <w:r w:rsidRPr="00E22114">
        <w:rPr>
          <w:b/>
          <w:sz w:val="22"/>
          <w:szCs w:val="22"/>
        </w:rPr>
        <w:t>Повестка дня годового общего собрания акционеров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bCs/>
          <w:sz w:val="22"/>
          <w:szCs w:val="22"/>
        </w:rPr>
        <w:t>Избрание членов счетной комиссии.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bCs/>
          <w:sz w:val="22"/>
          <w:szCs w:val="22"/>
        </w:rPr>
        <w:t>Утверждение годового отчета Общества, годовой бухгалтерской отчетности.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bCs/>
          <w:sz w:val="22"/>
          <w:szCs w:val="22"/>
        </w:rPr>
        <w:t>Распределение прибыли (в том числе выплата дивидендов) Общества по результатам финансового года.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bCs/>
          <w:sz w:val="22"/>
          <w:szCs w:val="22"/>
        </w:rPr>
        <w:t>Избрание членов Совета директоров Общества.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bCs/>
          <w:sz w:val="22"/>
          <w:szCs w:val="22"/>
        </w:rPr>
        <w:t>Избрание ревизора Общества.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bCs/>
          <w:sz w:val="22"/>
          <w:szCs w:val="22"/>
        </w:rPr>
        <w:t>Утверждение аудитора Общества.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bCs/>
          <w:sz w:val="22"/>
          <w:szCs w:val="22"/>
        </w:rPr>
        <w:t>Определение количества, номинальной стоимости, категории (типа) объявленных акций и прав, предоставляемых этими акциями.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bCs/>
          <w:sz w:val="22"/>
          <w:szCs w:val="22"/>
        </w:rPr>
        <w:t>Утверждение Устава Общества в новой редакции.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bCs/>
          <w:sz w:val="22"/>
          <w:szCs w:val="22"/>
        </w:rPr>
        <w:t xml:space="preserve">Увеличение уставного капитала </w:t>
      </w:r>
      <w:r w:rsidRPr="00E22114">
        <w:rPr>
          <w:sz w:val="22"/>
          <w:szCs w:val="22"/>
        </w:rPr>
        <w:t>«</w:t>
      </w:r>
      <w:proofErr w:type="spellStart"/>
      <w:r w:rsidRPr="00E22114">
        <w:rPr>
          <w:sz w:val="22"/>
          <w:szCs w:val="22"/>
        </w:rPr>
        <w:t>Племзавод</w:t>
      </w:r>
      <w:proofErr w:type="spellEnd"/>
      <w:r w:rsidRPr="00E22114">
        <w:rPr>
          <w:sz w:val="22"/>
          <w:szCs w:val="22"/>
        </w:rPr>
        <w:t xml:space="preserve"> им. В.Н. Цветкова» путем размещения привилегированных акций типа А по закрытой подписке.</w:t>
      </w:r>
    </w:p>
    <w:p w:rsidR="008C25A0" w:rsidRPr="00E22114" w:rsidRDefault="008C25A0" w:rsidP="008C25A0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22114">
        <w:rPr>
          <w:sz w:val="22"/>
          <w:szCs w:val="22"/>
        </w:rPr>
        <w:t>Одобрение сделок, в совершении которых имеется заинтересованность.</w:t>
      </w:r>
    </w:p>
    <w:p w:rsidR="008C25A0" w:rsidRPr="00E22114" w:rsidRDefault="008C25A0" w:rsidP="008C25A0">
      <w:pPr>
        <w:widowControl/>
        <w:jc w:val="both"/>
        <w:rPr>
          <w:sz w:val="22"/>
          <w:szCs w:val="22"/>
        </w:rPr>
      </w:pPr>
    </w:p>
    <w:p w:rsidR="008C25A0" w:rsidRPr="00E22114" w:rsidRDefault="008C25A0" w:rsidP="008C25A0">
      <w:pPr>
        <w:widowControl/>
        <w:jc w:val="both"/>
        <w:rPr>
          <w:sz w:val="22"/>
          <w:szCs w:val="22"/>
        </w:rPr>
      </w:pPr>
      <w:r w:rsidRPr="00E22114">
        <w:rPr>
          <w:sz w:val="22"/>
          <w:szCs w:val="22"/>
        </w:rPr>
        <w:t xml:space="preserve">С материалами, предоставляемыми акционерам при подготовке к проведению годового общего собрания акционеров, Вы можете ознакомиться с </w:t>
      </w:r>
      <w:ins w:id="8" w:author="Лена" w:date="2014-05-16T17:20:00Z">
        <w:r>
          <w:rPr>
            <w:sz w:val="22"/>
            <w:szCs w:val="22"/>
          </w:rPr>
          <w:t>4 июня</w:t>
        </w:r>
        <w:r w:rsidRPr="00E22114">
          <w:rPr>
            <w:sz w:val="22"/>
            <w:szCs w:val="22"/>
          </w:rPr>
          <w:t xml:space="preserve"> </w:t>
        </w:r>
      </w:ins>
      <w:del w:id="9" w:author="Лена" w:date="2014-05-16T17:20:00Z">
        <w:r w:rsidRPr="00E22114" w:rsidDel="00686300">
          <w:rPr>
            <w:sz w:val="22"/>
            <w:szCs w:val="22"/>
          </w:rPr>
          <w:delText xml:space="preserve">23 </w:delText>
        </w:r>
        <w:r w:rsidDel="00686300">
          <w:rPr>
            <w:sz w:val="22"/>
            <w:szCs w:val="22"/>
          </w:rPr>
          <w:delText>мая</w:delText>
        </w:r>
        <w:r w:rsidRPr="00E22114" w:rsidDel="00686300">
          <w:rPr>
            <w:sz w:val="22"/>
            <w:szCs w:val="22"/>
          </w:rPr>
          <w:delText xml:space="preserve"> </w:delText>
        </w:r>
      </w:del>
      <w:smartTag w:uri="urn:schemas-microsoft-com:office:smarttags" w:element="metricconverter">
        <w:smartTagPr>
          <w:attr w:name="ProductID" w:val="2014 г"/>
        </w:smartTagPr>
        <w:r w:rsidRPr="00E22114">
          <w:rPr>
            <w:sz w:val="22"/>
            <w:szCs w:val="22"/>
          </w:rPr>
          <w:t>2014 г</w:t>
        </w:r>
      </w:smartTag>
      <w:r w:rsidRPr="00E22114">
        <w:rPr>
          <w:sz w:val="22"/>
          <w:szCs w:val="22"/>
        </w:rPr>
        <w:t xml:space="preserve">. по </w:t>
      </w:r>
      <w:r w:rsidRPr="00E22114">
        <w:rPr>
          <w:spacing w:val="-4"/>
          <w:sz w:val="22"/>
          <w:szCs w:val="22"/>
        </w:rPr>
        <w:t xml:space="preserve">адресу: </w:t>
      </w:r>
      <w:r w:rsidRPr="00E22114">
        <w:rPr>
          <w:sz w:val="22"/>
          <w:szCs w:val="22"/>
        </w:rPr>
        <w:t xml:space="preserve">Калужская область, </w:t>
      </w:r>
      <w:proofErr w:type="spellStart"/>
      <w:r w:rsidRPr="00E22114">
        <w:rPr>
          <w:sz w:val="22"/>
          <w:szCs w:val="22"/>
        </w:rPr>
        <w:t>Малоярославецкий</w:t>
      </w:r>
      <w:proofErr w:type="spellEnd"/>
      <w:r w:rsidRPr="00E22114">
        <w:rPr>
          <w:sz w:val="22"/>
          <w:szCs w:val="22"/>
        </w:rPr>
        <w:t xml:space="preserve"> район, п. Кудиново, здание администрации ОАО «</w:t>
      </w:r>
      <w:proofErr w:type="spellStart"/>
      <w:r w:rsidRPr="00E22114">
        <w:rPr>
          <w:sz w:val="22"/>
          <w:szCs w:val="22"/>
        </w:rPr>
        <w:t>Племзавод</w:t>
      </w:r>
      <w:proofErr w:type="spellEnd"/>
      <w:r w:rsidRPr="00E22114">
        <w:rPr>
          <w:sz w:val="22"/>
          <w:szCs w:val="22"/>
        </w:rPr>
        <w:t xml:space="preserve"> им. В.Н. Цветкова», в бухгалтерии, в</w:t>
      </w:r>
      <w:r w:rsidRPr="00E22114">
        <w:rPr>
          <w:spacing w:val="-4"/>
          <w:sz w:val="22"/>
          <w:szCs w:val="22"/>
        </w:rPr>
        <w:t xml:space="preserve"> рабочие дни с 8 до 16 часов</w:t>
      </w:r>
      <w:r w:rsidRPr="00E22114">
        <w:rPr>
          <w:sz w:val="22"/>
          <w:szCs w:val="22"/>
        </w:rPr>
        <w:t>.</w:t>
      </w:r>
    </w:p>
    <w:p w:rsidR="008C25A0" w:rsidRPr="00E22114" w:rsidRDefault="008C25A0" w:rsidP="008C25A0">
      <w:pPr>
        <w:widowControl/>
        <w:rPr>
          <w:sz w:val="22"/>
          <w:szCs w:val="22"/>
        </w:rPr>
      </w:pPr>
      <w:r w:rsidRPr="00E22114">
        <w:rPr>
          <w:sz w:val="22"/>
          <w:szCs w:val="22"/>
        </w:rPr>
        <w:t xml:space="preserve">Справки по телефону: </w:t>
      </w:r>
      <w:r w:rsidRPr="00E22114">
        <w:rPr>
          <w:snapToGrid w:val="0"/>
          <w:sz w:val="22"/>
          <w:szCs w:val="22"/>
        </w:rPr>
        <w:t>(484) 31-33233</w:t>
      </w:r>
    </w:p>
    <w:p w:rsidR="008C25A0" w:rsidRPr="00E22114" w:rsidRDefault="008C25A0" w:rsidP="008C25A0">
      <w:pPr>
        <w:widowControl/>
        <w:rPr>
          <w:b/>
          <w:sz w:val="22"/>
          <w:szCs w:val="22"/>
        </w:rPr>
      </w:pPr>
    </w:p>
    <w:p w:rsidR="008C25A0" w:rsidRPr="00E22114" w:rsidRDefault="008C25A0" w:rsidP="008C25A0">
      <w:pPr>
        <w:widowControl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E22114">
        <w:rPr>
          <w:b/>
          <w:sz w:val="22"/>
          <w:szCs w:val="22"/>
        </w:rPr>
        <w:t>Совет директоров ОАО «</w:t>
      </w:r>
      <w:proofErr w:type="spellStart"/>
      <w:r w:rsidRPr="00E22114">
        <w:rPr>
          <w:b/>
          <w:sz w:val="22"/>
          <w:szCs w:val="22"/>
        </w:rPr>
        <w:t>Племзавод</w:t>
      </w:r>
      <w:proofErr w:type="spellEnd"/>
      <w:r w:rsidRPr="00E22114">
        <w:rPr>
          <w:b/>
          <w:sz w:val="22"/>
          <w:szCs w:val="22"/>
        </w:rPr>
        <w:t xml:space="preserve"> им. В.Н. Цветкова»</w:t>
      </w:r>
    </w:p>
    <w:p w:rsidR="00C01800" w:rsidRDefault="00C01800"/>
    <w:sectPr w:rsidR="00C01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5A0"/>
    <w:rsid w:val="008C25A0"/>
    <w:rsid w:val="00C0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A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5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5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A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5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5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2014-06-27T09:41:00Z</dcterms:created>
  <dcterms:modified xsi:type="dcterms:W3CDTF">2014-06-27T09:43:00Z</dcterms:modified>
</cp:coreProperties>
</file>