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89" w:rsidRDefault="00820D89" w:rsidP="00820D89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СООБЩЕНИЕ</w:t>
      </w:r>
    </w:p>
    <w:p w:rsidR="00820D89" w:rsidRDefault="00820D89" w:rsidP="00820D89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покупке акций </w:t>
      </w:r>
    </w:p>
    <w:p w:rsidR="00820D89" w:rsidRDefault="00820D89" w:rsidP="00820D89">
      <w:pPr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>Открытого акционерного общества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</w:t>
      </w:r>
    </w:p>
    <w:p w:rsidR="00820D89" w:rsidRDefault="00820D89" w:rsidP="00820D89">
      <w:pPr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Место нахождения: </w:t>
      </w:r>
      <w:ins w:id="0" w:author="Лена" w:date="2014-05-16T17:17:00Z">
        <w:r w:rsidRPr="00820D89">
          <w:rPr>
            <w:sz w:val="22"/>
            <w:szCs w:val="22"/>
          </w:rPr>
          <w:t xml:space="preserve">РФ, Калужская область, </w:t>
        </w:r>
        <w:proofErr w:type="spellStart"/>
        <w:r w:rsidRPr="00820D89">
          <w:rPr>
            <w:sz w:val="22"/>
            <w:szCs w:val="22"/>
          </w:rPr>
          <w:t>Малоярославецкий</w:t>
        </w:r>
        <w:proofErr w:type="spellEnd"/>
        <w:r w:rsidRPr="00820D89">
          <w:rPr>
            <w:sz w:val="22"/>
            <w:szCs w:val="22"/>
          </w:rPr>
          <w:t xml:space="preserve"> район, с. </w:t>
        </w:r>
        <w:proofErr w:type="spellStart"/>
        <w:r w:rsidRPr="00820D89">
          <w:rPr>
            <w:sz w:val="22"/>
            <w:szCs w:val="22"/>
          </w:rPr>
          <w:t>Кудиново</w:t>
        </w:r>
        <w:proofErr w:type="spellEnd"/>
        <w:r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 xml:space="preserve"> ул. В. Н. Цветкова д. 6.</w:t>
      </w:r>
    </w:p>
    <w:p w:rsidR="00820D89" w:rsidRDefault="00820D89" w:rsidP="00820D89">
      <w:pPr>
        <w:widowControl/>
        <w:jc w:val="center"/>
        <w:rPr>
          <w:b/>
          <w:sz w:val="22"/>
          <w:szCs w:val="22"/>
        </w:rPr>
      </w:pPr>
    </w:p>
    <w:p w:rsidR="00820D89" w:rsidRDefault="00820D89" w:rsidP="00820D89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Уважаемые акционеры!</w:t>
      </w:r>
    </w:p>
    <w:p w:rsidR="00820D89" w:rsidRDefault="00820D89" w:rsidP="00820D89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Совет директоров ОАО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сообщает о </w:t>
      </w:r>
      <w:r>
        <w:rPr>
          <w:color w:val="000000"/>
        </w:rPr>
        <w:t xml:space="preserve">приобретении Обществом, согласно статьи 72 Закона «Об акционерных обществах»  обыкновенных именных акций не более 10% от общего количества  обыкновенных именных акций Общества, что составляет 6800 штук,  по цене </w:t>
      </w:r>
      <w:r>
        <w:rPr>
          <w:color w:val="000000"/>
        </w:rPr>
        <w:t>685</w:t>
      </w:r>
      <w:r>
        <w:rPr>
          <w:color w:val="000000"/>
        </w:rPr>
        <w:t xml:space="preserve"> рублей, оплата производится  за акции  деньгами в рублях, срок оплаты 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30 дней.  Срок, в течение которого осуществляется приобретение акций: д</w:t>
      </w:r>
      <w:r>
        <w:t xml:space="preserve">ата начала срока приобретения акций с </w:t>
      </w:r>
      <w:r>
        <w:t>30.11</w:t>
      </w:r>
      <w:r>
        <w:t xml:space="preserve">.2015 года и </w:t>
      </w:r>
      <w:r>
        <w:br/>
        <w:t xml:space="preserve">дата окончания срока приобретения акций </w:t>
      </w:r>
      <w:r>
        <w:t>30</w:t>
      </w:r>
      <w:r>
        <w:t>. 0</w:t>
      </w:r>
      <w:r>
        <w:t>1</w:t>
      </w:r>
      <w:r>
        <w:t>. 201</w:t>
      </w:r>
      <w:r>
        <w:t>6</w:t>
      </w:r>
      <w:r>
        <w:t xml:space="preserve"> года.</w:t>
      </w:r>
      <w:r>
        <w:rPr>
          <w:color w:val="000000"/>
        </w:rPr>
        <w:t xml:space="preserve"> Выкуп акций произвести с целью распределения их среди третьих лиц. </w:t>
      </w:r>
      <w:r>
        <w:rPr>
          <w:color w:val="000000"/>
        </w:rPr>
        <w:t xml:space="preserve"> </w:t>
      </w:r>
      <w:bookmarkStart w:id="1" w:name="_GoBack"/>
      <w:bookmarkEnd w:id="1"/>
      <w:r>
        <w:rPr>
          <w:sz w:val="22"/>
          <w:szCs w:val="22"/>
        </w:rPr>
        <w:t xml:space="preserve">Для оформления документов и получения справок обращаться по адресу: Калужская область, </w:t>
      </w:r>
      <w:proofErr w:type="spellStart"/>
      <w:r>
        <w:rPr>
          <w:sz w:val="22"/>
          <w:szCs w:val="22"/>
        </w:rPr>
        <w:t>Малоярославецкий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Кудиново</w:t>
      </w:r>
      <w:proofErr w:type="spellEnd"/>
      <w:r>
        <w:rPr>
          <w:sz w:val="22"/>
          <w:szCs w:val="22"/>
        </w:rPr>
        <w:t>, ул. В. Н. Цветкова д. 6, здание администрации ОАО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</w:t>
      </w:r>
    </w:p>
    <w:p w:rsidR="00820D89" w:rsidRDefault="00820D89" w:rsidP="00820D89">
      <w:pPr>
        <w:widowControl/>
        <w:jc w:val="both"/>
        <w:rPr>
          <w:sz w:val="22"/>
          <w:szCs w:val="22"/>
        </w:rPr>
      </w:pPr>
    </w:p>
    <w:p w:rsidR="00820D89" w:rsidRDefault="00820D89" w:rsidP="00820D89">
      <w:pPr>
        <w:widowControl/>
        <w:jc w:val="both"/>
        <w:rPr>
          <w:sz w:val="22"/>
          <w:szCs w:val="22"/>
        </w:rPr>
      </w:pPr>
    </w:p>
    <w:p w:rsidR="00820D89" w:rsidRDefault="00820D89" w:rsidP="00820D89">
      <w:pPr>
        <w:widowControl/>
        <w:rPr>
          <w:sz w:val="22"/>
          <w:szCs w:val="22"/>
        </w:rPr>
      </w:pPr>
      <w:r>
        <w:rPr>
          <w:sz w:val="22"/>
          <w:szCs w:val="22"/>
        </w:rPr>
        <w:t xml:space="preserve">Справки по телефону: </w:t>
      </w:r>
      <w:r>
        <w:rPr>
          <w:snapToGrid w:val="0"/>
          <w:sz w:val="22"/>
          <w:szCs w:val="22"/>
        </w:rPr>
        <w:t>(484) 31-33233</w:t>
      </w:r>
    </w:p>
    <w:p w:rsidR="00820D89" w:rsidRDefault="00820D89" w:rsidP="00820D89">
      <w:pPr>
        <w:widowControl/>
        <w:rPr>
          <w:b/>
          <w:sz w:val="22"/>
          <w:szCs w:val="22"/>
        </w:rPr>
      </w:pPr>
    </w:p>
    <w:p w:rsidR="00820D89" w:rsidRDefault="00820D89" w:rsidP="00820D89">
      <w:pPr>
        <w:widowControl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Совет директоров ОАО «</w:t>
      </w:r>
      <w:proofErr w:type="spellStart"/>
      <w:r>
        <w:rPr>
          <w:b/>
          <w:sz w:val="22"/>
          <w:szCs w:val="22"/>
        </w:rPr>
        <w:t>Племзавод</w:t>
      </w:r>
      <w:proofErr w:type="spellEnd"/>
      <w:r>
        <w:rPr>
          <w:b/>
          <w:sz w:val="22"/>
          <w:szCs w:val="22"/>
        </w:rPr>
        <w:t xml:space="preserve"> им. В.Н. Цветкова»</w:t>
      </w:r>
    </w:p>
    <w:p w:rsidR="00820D89" w:rsidRDefault="00820D89" w:rsidP="00820D89"/>
    <w:p w:rsidR="00EE0510" w:rsidRDefault="00EE0510"/>
    <w:sectPr w:rsidR="00EE0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D89"/>
    <w:rsid w:val="00820D89"/>
    <w:rsid w:val="00EE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D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D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D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D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1</cp:revision>
  <dcterms:created xsi:type="dcterms:W3CDTF">2015-11-28T05:18:00Z</dcterms:created>
  <dcterms:modified xsi:type="dcterms:W3CDTF">2015-11-28T05:22:00Z</dcterms:modified>
</cp:coreProperties>
</file>