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F93" w:rsidRPr="00E36F93" w:rsidRDefault="00E36F93" w:rsidP="00E36F93">
      <w:pPr>
        <w:widowControl/>
        <w:jc w:val="center"/>
        <w:rPr>
          <w:b/>
          <w:sz w:val="22"/>
          <w:szCs w:val="22"/>
        </w:rPr>
      </w:pPr>
      <w:bookmarkStart w:id="0" w:name="OLE_LINK1"/>
      <w:r w:rsidRPr="00E36F93">
        <w:rPr>
          <w:b/>
          <w:sz w:val="22"/>
          <w:szCs w:val="22"/>
        </w:rPr>
        <w:t>СООБЩЕНИЕ</w:t>
      </w:r>
    </w:p>
    <w:p w:rsidR="00E36F93" w:rsidRPr="00E36F93" w:rsidRDefault="00E36F93" w:rsidP="00E36F93">
      <w:pPr>
        <w:widowControl/>
        <w:jc w:val="center"/>
        <w:rPr>
          <w:b/>
          <w:sz w:val="22"/>
          <w:szCs w:val="22"/>
        </w:rPr>
      </w:pPr>
      <w:r w:rsidRPr="00E36F93">
        <w:rPr>
          <w:b/>
          <w:sz w:val="22"/>
          <w:szCs w:val="22"/>
        </w:rPr>
        <w:t>о проведении годового общего собрания акционеров</w:t>
      </w:r>
    </w:p>
    <w:p w:rsidR="00E36F93" w:rsidRPr="00E36F93" w:rsidRDefault="00E36F93" w:rsidP="00E36F93">
      <w:pPr>
        <w:widowControl/>
        <w:jc w:val="center"/>
        <w:rPr>
          <w:sz w:val="22"/>
          <w:szCs w:val="22"/>
        </w:rPr>
      </w:pPr>
      <w:r w:rsidRPr="00E36F93">
        <w:rPr>
          <w:sz w:val="22"/>
          <w:szCs w:val="22"/>
        </w:rPr>
        <w:t>Акционерного общества «</w:t>
      </w:r>
      <w:proofErr w:type="spellStart"/>
      <w:r w:rsidRPr="00E36F93">
        <w:rPr>
          <w:sz w:val="22"/>
          <w:szCs w:val="22"/>
        </w:rPr>
        <w:t>Племзавод</w:t>
      </w:r>
      <w:proofErr w:type="spellEnd"/>
      <w:r w:rsidRPr="00E36F93">
        <w:rPr>
          <w:sz w:val="22"/>
          <w:szCs w:val="22"/>
        </w:rPr>
        <w:t xml:space="preserve"> им. В.Н. Цветкова»</w:t>
      </w:r>
    </w:p>
    <w:p w:rsidR="00E36F93" w:rsidRPr="00E36F93" w:rsidRDefault="00E36F93" w:rsidP="00E36F93">
      <w:pPr>
        <w:widowControl/>
        <w:ind w:right="-143"/>
        <w:jc w:val="center"/>
        <w:rPr>
          <w:b/>
          <w:sz w:val="22"/>
          <w:szCs w:val="22"/>
        </w:rPr>
      </w:pPr>
      <w:r w:rsidRPr="00E36F93">
        <w:rPr>
          <w:sz w:val="22"/>
          <w:szCs w:val="22"/>
        </w:rPr>
        <w:t xml:space="preserve">Место нахождения: </w:t>
      </w:r>
      <w:ins w:id="1" w:author="Лена" w:date="2014-05-16T17:17:00Z">
        <w:r w:rsidRPr="00E36F93">
          <w:rPr>
            <w:sz w:val="22"/>
            <w:szCs w:val="22"/>
          </w:rPr>
          <w:t xml:space="preserve">Калужская область, </w:t>
        </w:r>
        <w:proofErr w:type="spellStart"/>
        <w:r w:rsidRPr="00E36F93">
          <w:rPr>
            <w:sz w:val="22"/>
            <w:szCs w:val="22"/>
          </w:rPr>
          <w:t>Малоярославецкий</w:t>
        </w:r>
        <w:proofErr w:type="spellEnd"/>
        <w:r w:rsidRPr="00E36F93">
          <w:rPr>
            <w:sz w:val="22"/>
            <w:szCs w:val="22"/>
          </w:rPr>
          <w:t xml:space="preserve"> район, с. </w:t>
        </w:r>
        <w:proofErr w:type="spellStart"/>
        <w:r w:rsidRPr="00E36F93">
          <w:rPr>
            <w:sz w:val="22"/>
            <w:szCs w:val="22"/>
          </w:rPr>
          <w:t>Кудиново</w:t>
        </w:r>
      </w:ins>
      <w:proofErr w:type="spellEnd"/>
      <w:ins w:id="2" w:author="Roman Mishin" w:date="2017-03-28T18:07:00Z">
        <w:r w:rsidRPr="00E36F93">
          <w:rPr>
            <w:sz w:val="22"/>
            <w:szCs w:val="22"/>
          </w:rPr>
          <w:t>, ул. В.Н. Цветкова, д. 6</w:t>
        </w:r>
      </w:ins>
      <w:ins w:id="3" w:author="Лена" w:date="2014-05-16T17:17:00Z">
        <w:del w:id="4" w:author="Roman Mishin" w:date="2017-03-28T18:07:00Z">
          <w:r w:rsidRPr="00E36F93" w:rsidDel="00EE50FF">
            <w:rPr>
              <w:sz w:val="22"/>
              <w:szCs w:val="22"/>
            </w:rPr>
            <w:delText xml:space="preserve"> </w:delText>
          </w:r>
        </w:del>
      </w:ins>
    </w:p>
    <w:p w:rsidR="00E36F93" w:rsidRPr="00E36F93" w:rsidRDefault="00E36F93" w:rsidP="00E36F93">
      <w:pPr>
        <w:widowControl/>
        <w:jc w:val="center"/>
        <w:rPr>
          <w:b/>
          <w:sz w:val="22"/>
          <w:szCs w:val="22"/>
        </w:rPr>
      </w:pPr>
    </w:p>
    <w:p w:rsidR="00E36F93" w:rsidRPr="00E36F93" w:rsidRDefault="00E36F93" w:rsidP="00E36F93">
      <w:pPr>
        <w:widowControl/>
        <w:jc w:val="center"/>
        <w:rPr>
          <w:b/>
          <w:sz w:val="22"/>
          <w:szCs w:val="22"/>
        </w:rPr>
      </w:pPr>
      <w:r w:rsidRPr="00E36F93">
        <w:rPr>
          <w:b/>
          <w:sz w:val="22"/>
          <w:szCs w:val="22"/>
        </w:rPr>
        <w:t>Уважаемые акционеры!</w:t>
      </w:r>
    </w:p>
    <w:p w:rsidR="00E36F93" w:rsidRPr="00E36F93" w:rsidRDefault="00E36F93" w:rsidP="00E36F93">
      <w:pPr>
        <w:widowControl/>
        <w:jc w:val="both"/>
        <w:rPr>
          <w:sz w:val="22"/>
          <w:szCs w:val="22"/>
        </w:rPr>
      </w:pPr>
      <w:r w:rsidRPr="00E36F93">
        <w:rPr>
          <w:sz w:val="22"/>
          <w:szCs w:val="22"/>
        </w:rPr>
        <w:tab/>
        <w:t>Совет директоров АО «</w:t>
      </w:r>
      <w:proofErr w:type="spellStart"/>
      <w:r w:rsidRPr="00E36F93">
        <w:rPr>
          <w:sz w:val="22"/>
          <w:szCs w:val="22"/>
        </w:rPr>
        <w:t>Племзавод</w:t>
      </w:r>
      <w:proofErr w:type="spellEnd"/>
      <w:r w:rsidRPr="00E36F93">
        <w:rPr>
          <w:sz w:val="22"/>
          <w:szCs w:val="22"/>
        </w:rPr>
        <w:t xml:space="preserve"> им. В.Н. Цветкова» сообщает акционерам Общества о проведении годового общего собрания акционеров Акционерного общества «</w:t>
      </w:r>
      <w:proofErr w:type="spellStart"/>
      <w:r w:rsidRPr="00E36F93">
        <w:rPr>
          <w:sz w:val="22"/>
          <w:szCs w:val="22"/>
        </w:rPr>
        <w:t>Племзавод</w:t>
      </w:r>
      <w:proofErr w:type="spellEnd"/>
      <w:r w:rsidRPr="00E36F93">
        <w:rPr>
          <w:sz w:val="22"/>
          <w:szCs w:val="22"/>
        </w:rPr>
        <w:t xml:space="preserve"> им. В.Н. Цветкова».</w:t>
      </w:r>
    </w:p>
    <w:p w:rsidR="00E36F93" w:rsidRPr="00E36F93" w:rsidRDefault="00E36F93" w:rsidP="00E36F93">
      <w:pPr>
        <w:widowControl/>
        <w:jc w:val="both"/>
        <w:rPr>
          <w:sz w:val="22"/>
          <w:szCs w:val="22"/>
        </w:rPr>
      </w:pPr>
      <w:r w:rsidRPr="00E36F93">
        <w:rPr>
          <w:sz w:val="22"/>
          <w:szCs w:val="22"/>
        </w:rPr>
        <w:t xml:space="preserve">Место нахождения Общества: Калужская область, </w:t>
      </w:r>
      <w:proofErr w:type="spellStart"/>
      <w:r w:rsidRPr="00E36F93">
        <w:rPr>
          <w:sz w:val="22"/>
          <w:szCs w:val="22"/>
        </w:rPr>
        <w:t>Малоярославецкий</w:t>
      </w:r>
      <w:proofErr w:type="spellEnd"/>
      <w:r w:rsidRPr="00E36F93">
        <w:rPr>
          <w:sz w:val="22"/>
          <w:szCs w:val="22"/>
        </w:rPr>
        <w:t xml:space="preserve"> район, С. </w:t>
      </w:r>
      <w:proofErr w:type="spellStart"/>
      <w:r w:rsidRPr="00E36F93">
        <w:rPr>
          <w:sz w:val="22"/>
          <w:szCs w:val="22"/>
        </w:rPr>
        <w:t>Кудиново</w:t>
      </w:r>
      <w:proofErr w:type="spellEnd"/>
      <w:r w:rsidRPr="00E36F93">
        <w:rPr>
          <w:sz w:val="22"/>
          <w:szCs w:val="22"/>
        </w:rPr>
        <w:t>, ул. В. Н. Цветкова, д. 6.</w:t>
      </w:r>
    </w:p>
    <w:p w:rsidR="00E36F93" w:rsidRPr="00E36F93" w:rsidRDefault="00E36F93" w:rsidP="00E36F93">
      <w:pPr>
        <w:widowControl/>
        <w:jc w:val="both"/>
        <w:rPr>
          <w:sz w:val="22"/>
          <w:szCs w:val="22"/>
        </w:rPr>
      </w:pPr>
      <w:r w:rsidRPr="00E36F93">
        <w:rPr>
          <w:sz w:val="22"/>
          <w:szCs w:val="22"/>
        </w:rPr>
        <w:tab/>
        <w:t xml:space="preserve">Годовое общее собрание акционеров состоится 30 апреля 2019 года в форме собрания в 12 часов 00 минут по адресу: </w:t>
      </w:r>
      <w:proofErr w:type="gramStart"/>
      <w:r w:rsidRPr="00E36F93">
        <w:rPr>
          <w:sz w:val="22"/>
          <w:szCs w:val="22"/>
        </w:rPr>
        <w:t xml:space="preserve">Калужская область, </w:t>
      </w:r>
      <w:proofErr w:type="spellStart"/>
      <w:r w:rsidRPr="00E36F93">
        <w:rPr>
          <w:sz w:val="22"/>
          <w:szCs w:val="22"/>
        </w:rPr>
        <w:t>Малоярославецкий</w:t>
      </w:r>
      <w:proofErr w:type="spellEnd"/>
      <w:r w:rsidRPr="00E36F93">
        <w:rPr>
          <w:sz w:val="22"/>
          <w:szCs w:val="22"/>
        </w:rPr>
        <w:t xml:space="preserve"> район, с. </w:t>
      </w:r>
      <w:proofErr w:type="spellStart"/>
      <w:r w:rsidRPr="00E36F93">
        <w:rPr>
          <w:sz w:val="22"/>
          <w:szCs w:val="22"/>
        </w:rPr>
        <w:t>Кудиново</w:t>
      </w:r>
      <w:proofErr w:type="spellEnd"/>
      <w:r w:rsidRPr="00E36F93">
        <w:rPr>
          <w:sz w:val="22"/>
          <w:szCs w:val="22"/>
        </w:rPr>
        <w:t xml:space="preserve">, </w:t>
      </w:r>
      <w:ins w:id="5" w:author="Roman Mishin" w:date="2017-03-28T18:25:00Z">
        <w:r w:rsidRPr="00E36F93">
          <w:rPr>
            <w:sz w:val="22"/>
            <w:szCs w:val="22"/>
          </w:rPr>
          <w:t xml:space="preserve">ул. В.Н. Цветкова, д. 6, </w:t>
        </w:r>
      </w:ins>
      <w:r w:rsidRPr="00E36F93">
        <w:rPr>
          <w:sz w:val="22"/>
          <w:szCs w:val="22"/>
        </w:rPr>
        <w:t>здание администрации АО «</w:t>
      </w:r>
      <w:proofErr w:type="spellStart"/>
      <w:r w:rsidRPr="00E36F93">
        <w:rPr>
          <w:sz w:val="22"/>
          <w:szCs w:val="22"/>
        </w:rPr>
        <w:t>Племзавод</w:t>
      </w:r>
      <w:proofErr w:type="spellEnd"/>
      <w:r w:rsidRPr="00E36F93">
        <w:rPr>
          <w:sz w:val="22"/>
          <w:szCs w:val="22"/>
        </w:rPr>
        <w:t xml:space="preserve"> им. В.Н. Цветкова», актовый зал.</w:t>
      </w:r>
      <w:proofErr w:type="gramEnd"/>
    </w:p>
    <w:p w:rsidR="00E36F93" w:rsidRPr="00E36F93" w:rsidRDefault="00E36F93" w:rsidP="00E36F93">
      <w:pPr>
        <w:widowControl/>
        <w:jc w:val="both"/>
        <w:rPr>
          <w:sz w:val="22"/>
          <w:szCs w:val="22"/>
        </w:rPr>
      </w:pPr>
      <w:r w:rsidRPr="00E36F93">
        <w:rPr>
          <w:sz w:val="22"/>
          <w:szCs w:val="22"/>
        </w:rPr>
        <w:tab/>
        <w:t>Начало регистрации в 11 часов 00 минут.</w:t>
      </w:r>
    </w:p>
    <w:p w:rsidR="00E36F93" w:rsidRPr="00E36F93" w:rsidRDefault="00E36F93" w:rsidP="00E36F93">
      <w:pPr>
        <w:widowControl/>
        <w:jc w:val="both"/>
        <w:rPr>
          <w:sz w:val="22"/>
          <w:szCs w:val="22"/>
        </w:rPr>
      </w:pPr>
    </w:p>
    <w:p w:rsidR="00E36F93" w:rsidRPr="00E36F93" w:rsidRDefault="00E36F93" w:rsidP="00E36F93">
      <w:pPr>
        <w:widowControl/>
        <w:jc w:val="both"/>
        <w:rPr>
          <w:sz w:val="22"/>
          <w:szCs w:val="22"/>
        </w:rPr>
      </w:pPr>
      <w:r w:rsidRPr="00E36F93">
        <w:rPr>
          <w:sz w:val="22"/>
          <w:szCs w:val="22"/>
        </w:rPr>
        <w:t>Решением Совета директоров АО «</w:t>
      </w:r>
      <w:proofErr w:type="spellStart"/>
      <w:r w:rsidRPr="00E36F93">
        <w:rPr>
          <w:sz w:val="22"/>
          <w:szCs w:val="22"/>
        </w:rPr>
        <w:t>Племзавод</w:t>
      </w:r>
      <w:proofErr w:type="spellEnd"/>
      <w:r w:rsidRPr="00E36F93">
        <w:rPr>
          <w:sz w:val="22"/>
          <w:szCs w:val="22"/>
        </w:rPr>
        <w:t xml:space="preserve"> им. В.Н. Цветкова» определена дата</w:t>
      </w:r>
      <w:ins w:id="6" w:author="Roman Mishin" w:date="2017-03-28T18:16:00Z">
        <w:r w:rsidRPr="00E36F93">
          <w:rPr>
            <w:sz w:val="22"/>
            <w:szCs w:val="22"/>
          </w:rPr>
          <w:t xml:space="preserve"> </w:t>
        </w:r>
      </w:ins>
      <w:ins w:id="7" w:author="Roman Mishin" w:date="2017-03-28T18:17:00Z">
        <w:r w:rsidRPr="00E36F93">
          <w:rPr>
            <w:sz w:val="22"/>
            <w:szCs w:val="22"/>
          </w:rPr>
          <w:t>(фикс</w:t>
        </w:r>
      </w:ins>
      <w:ins w:id="8" w:author="Roman Mishin" w:date="2017-03-28T18:21:00Z">
        <w:r w:rsidRPr="00E36F93">
          <w:rPr>
            <w:sz w:val="22"/>
            <w:szCs w:val="22"/>
          </w:rPr>
          <w:t>ации</w:t>
        </w:r>
      </w:ins>
      <w:ins w:id="9" w:author="Roman Mishin" w:date="2017-03-28T18:17:00Z">
        <w:r w:rsidRPr="00E36F93">
          <w:rPr>
            <w:sz w:val="22"/>
            <w:szCs w:val="22"/>
          </w:rPr>
          <w:t>)</w:t>
        </w:r>
      </w:ins>
      <w:r w:rsidRPr="00E36F93">
        <w:rPr>
          <w:sz w:val="22"/>
          <w:szCs w:val="22"/>
        </w:rPr>
        <w:t xml:space="preserve"> </w:t>
      </w:r>
      <w:ins w:id="10" w:author="Roman Mishin" w:date="2017-03-28T18:21:00Z">
        <w:r w:rsidRPr="00E36F93">
          <w:rPr>
            <w:sz w:val="22"/>
            <w:szCs w:val="22"/>
          </w:rPr>
          <w:t xml:space="preserve">списка </w:t>
        </w:r>
      </w:ins>
      <w:r w:rsidRPr="00E36F93">
        <w:rPr>
          <w:sz w:val="22"/>
          <w:szCs w:val="22"/>
        </w:rPr>
        <w:t>лиц, имеющи</w:t>
      </w:r>
      <w:ins w:id="11" w:author="Roman Mishin" w:date="2017-03-28T18:21:00Z">
        <w:r w:rsidRPr="00E36F93">
          <w:rPr>
            <w:sz w:val="22"/>
            <w:szCs w:val="22"/>
          </w:rPr>
          <w:t>х</w:t>
        </w:r>
      </w:ins>
      <w:r w:rsidRPr="00E36F93">
        <w:rPr>
          <w:sz w:val="22"/>
          <w:szCs w:val="22"/>
        </w:rPr>
        <w:t xml:space="preserve"> право на участие в годовом общем собрании акционеров – 05 апреля 2019 г.</w:t>
      </w:r>
    </w:p>
    <w:p w:rsidR="00E36F93" w:rsidRPr="00E36F93" w:rsidRDefault="00E36F93" w:rsidP="00E36F93">
      <w:pPr>
        <w:widowControl/>
        <w:rPr>
          <w:sz w:val="22"/>
          <w:szCs w:val="22"/>
        </w:rPr>
      </w:pPr>
      <w:r w:rsidRPr="00E36F93">
        <w:rPr>
          <w:sz w:val="22"/>
          <w:szCs w:val="22"/>
        </w:rPr>
        <w:t>Категория (типы) акций, владельцы которых имеют право голоса по всем вопросам повестки дня общего собрания акционеров: обыкновенные.</w:t>
      </w:r>
    </w:p>
    <w:p w:rsidR="00E36F93" w:rsidRPr="00E36F93" w:rsidRDefault="00E36F93" w:rsidP="00E36F93">
      <w:pPr>
        <w:widowControl/>
        <w:rPr>
          <w:b/>
          <w:sz w:val="22"/>
          <w:szCs w:val="22"/>
        </w:rPr>
      </w:pPr>
      <w:r w:rsidRPr="00E36F93">
        <w:rPr>
          <w:b/>
          <w:sz w:val="22"/>
          <w:szCs w:val="22"/>
        </w:rPr>
        <w:t>Повестка дня годового общего собрания акционеров</w:t>
      </w:r>
    </w:p>
    <w:p w:rsidR="00E36F93" w:rsidRPr="00E36F93" w:rsidRDefault="00E36F93" w:rsidP="00E36F93">
      <w:pPr>
        <w:widowControl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E36F93">
        <w:rPr>
          <w:bCs/>
          <w:sz w:val="22"/>
          <w:szCs w:val="22"/>
        </w:rPr>
        <w:t>Утверждение годового отчета Общества, годовой бухгалтерской отчетности.</w:t>
      </w:r>
    </w:p>
    <w:p w:rsidR="00E36F93" w:rsidRPr="00E36F93" w:rsidRDefault="00E36F93" w:rsidP="00E36F93">
      <w:pPr>
        <w:widowControl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E36F93">
        <w:rPr>
          <w:bCs/>
          <w:sz w:val="22"/>
          <w:szCs w:val="22"/>
        </w:rPr>
        <w:t>Распределение прибыли Общества по результатам финансового года, в том числе выплата (объявление) дивидендов.</w:t>
      </w:r>
    </w:p>
    <w:p w:rsidR="00E36F93" w:rsidRPr="00E36F93" w:rsidRDefault="00E36F93" w:rsidP="00E36F93">
      <w:pPr>
        <w:widowControl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E36F93">
        <w:rPr>
          <w:bCs/>
          <w:sz w:val="22"/>
          <w:szCs w:val="22"/>
        </w:rPr>
        <w:t>Избрание членов Совета директоров Общества.</w:t>
      </w:r>
    </w:p>
    <w:p w:rsidR="00E36F93" w:rsidRPr="00E36F93" w:rsidRDefault="00E36F93" w:rsidP="00E36F93">
      <w:pPr>
        <w:widowControl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E36F93">
        <w:rPr>
          <w:bCs/>
          <w:sz w:val="22"/>
          <w:szCs w:val="22"/>
        </w:rPr>
        <w:t>Избрание ревизионной комиссии Общества.</w:t>
      </w:r>
    </w:p>
    <w:p w:rsidR="00E36F93" w:rsidRPr="00E36F93" w:rsidRDefault="00E36F93" w:rsidP="00E36F93">
      <w:pPr>
        <w:widowControl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E36F93">
        <w:rPr>
          <w:bCs/>
          <w:sz w:val="22"/>
          <w:szCs w:val="22"/>
        </w:rPr>
        <w:t>Утверждение аудитора Общества.</w:t>
      </w:r>
    </w:p>
    <w:p w:rsidR="00E36F93" w:rsidRPr="00E36F93" w:rsidRDefault="00E36F93" w:rsidP="00E36F93">
      <w:pPr>
        <w:widowControl/>
        <w:numPr>
          <w:ilvl w:val="0"/>
          <w:numId w:val="2"/>
        </w:numPr>
        <w:jc w:val="both"/>
        <w:rPr>
          <w:ins w:id="12" w:author="Roman Mishin" w:date="2017-03-28T18:23:00Z"/>
          <w:bCs/>
          <w:sz w:val="22"/>
          <w:szCs w:val="22"/>
        </w:rPr>
      </w:pPr>
      <w:ins w:id="13" w:author="Roman Mishin" w:date="2017-03-28T18:23:00Z">
        <w:r w:rsidRPr="00E36F93">
          <w:rPr>
            <w:sz w:val="22"/>
            <w:szCs w:val="22"/>
          </w:rPr>
          <w:t xml:space="preserve">Принятие решения о согласии на совершение </w:t>
        </w:r>
        <w:proofErr w:type="gramStart"/>
        <w:r w:rsidRPr="00E36F93">
          <w:rPr>
            <w:sz w:val="22"/>
            <w:szCs w:val="22"/>
          </w:rPr>
          <w:t>сделки</w:t>
        </w:r>
        <w:proofErr w:type="gramEnd"/>
        <w:r w:rsidRPr="00E36F93">
          <w:rPr>
            <w:sz w:val="22"/>
            <w:szCs w:val="22"/>
          </w:rPr>
          <w:t xml:space="preserve"> в совершении которой имеется заинтересованность.</w:t>
        </w:r>
      </w:ins>
    </w:p>
    <w:p w:rsidR="00E36F93" w:rsidRPr="00E36F93" w:rsidRDefault="00E36F93" w:rsidP="00E36F93">
      <w:pPr>
        <w:jc w:val="both"/>
        <w:rPr>
          <w:ins w:id="14" w:author="Roman Mishin" w:date="2017-03-28T18:23:00Z"/>
          <w:snapToGrid w:val="0"/>
          <w:sz w:val="22"/>
          <w:szCs w:val="22"/>
        </w:rPr>
      </w:pPr>
      <w:ins w:id="15" w:author="Roman Mishin" w:date="2017-03-28T18:23:00Z">
        <w:r w:rsidRPr="00E36F93">
          <w:rPr>
            <w:snapToGrid w:val="0"/>
            <w:sz w:val="22"/>
            <w:szCs w:val="22"/>
          </w:rPr>
          <w:tab/>
          <w:t xml:space="preserve">Регистрация участников собрания осуществляется </w:t>
        </w:r>
        <w:r w:rsidRPr="00E36F93">
          <w:rPr>
            <w:snapToGrid w:val="0"/>
            <w:sz w:val="22"/>
            <w:szCs w:val="22"/>
            <w:u w:val="single"/>
          </w:rPr>
          <w:t>при предъявлении паспорта</w:t>
        </w:r>
        <w:r w:rsidRPr="00E36F93">
          <w:rPr>
            <w:snapToGrid w:val="0"/>
            <w:sz w:val="22"/>
            <w:szCs w:val="22"/>
          </w:rPr>
          <w:t xml:space="preserve"> или иного документа, удостоверяющего личность.</w:t>
        </w:r>
      </w:ins>
    </w:p>
    <w:p w:rsidR="00E36F93" w:rsidRPr="00E36F93" w:rsidDel="004722C2" w:rsidRDefault="00E36F93" w:rsidP="00E36F93">
      <w:pPr>
        <w:widowControl/>
        <w:jc w:val="both"/>
        <w:rPr>
          <w:del w:id="16" w:author="Roman Mishin" w:date="2017-03-28T18:24:00Z"/>
          <w:sz w:val="22"/>
          <w:szCs w:val="22"/>
        </w:rPr>
      </w:pPr>
      <w:del w:id="17" w:author="Roman Mishin" w:date="2017-03-28T18:24:00Z">
        <w:r w:rsidRPr="00E36F93" w:rsidDel="004722C2">
          <w:rPr>
            <w:sz w:val="22"/>
            <w:szCs w:val="22"/>
          </w:rPr>
          <w:delText xml:space="preserve">  </w:delText>
        </w:r>
      </w:del>
    </w:p>
    <w:p w:rsidR="00E36F93" w:rsidRPr="00E36F93" w:rsidRDefault="00E36F93" w:rsidP="00E36F93">
      <w:pPr>
        <w:widowControl/>
        <w:jc w:val="both"/>
        <w:rPr>
          <w:sz w:val="22"/>
          <w:szCs w:val="22"/>
        </w:rPr>
      </w:pPr>
      <w:r w:rsidRPr="00E36F93">
        <w:rPr>
          <w:sz w:val="22"/>
          <w:szCs w:val="22"/>
        </w:rPr>
        <w:tab/>
        <w:t xml:space="preserve">С материалами, предоставляемыми акционерам при подготовке к проведению годового общего собрания акционеров, Вы можете ознакомиться с 08 апреля 2019 г. по </w:t>
      </w:r>
      <w:r w:rsidRPr="00E36F93">
        <w:rPr>
          <w:spacing w:val="-4"/>
          <w:sz w:val="22"/>
          <w:szCs w:val="22"/>
        </w:rPr>
        <w:t xml:space="preserve">адресу: </w:t>
      </w:r>
      <w:r w:rsidRPr="00E36F93">
        <w:rPr>
          <w:sz w:val="22"/>
          <w:szCs w:val="22"/>
        </w:rPr>
        <w:t xml:space="preserve">Калужская область, </w:t>
      </w:r>
      <w:proofErr w:type="spellStart"/>
      <w:r w:rsidRPr="00E36F93">
        <w:rPr>
          <w:sz w:val="22"/>
          <w:szCs w:val="22"/>
        </w:rPr>
        <w:t>Малоярославецкий</w:t>
      </w:r>
      <w:proofErr w:type="spellEnd"/>
      <w:r w:rsidRPr="00E36F93">
        <w:rPr>
          <w:sz w:val="22"/>
          <w:szCs w:val="22"/>
        </w:rPr>
        <w:t xml:space="preserve"> район, с. </w:t>
      </w:r>
      <w:proofErr w:type="spellStart"/>
      <w:r w:rsidRPr="00E36F93">
        <w:rPr>
          <w:sz w:val="22"/>
          <w:szCs w:val="22"/>
        </w:rPr>
        <w:t>Кудиново</w:t>
      </w:r>
      <w:proofErr w:type="spellEnd"/>
      <w:r w:rsidRPr="00E36F93">
        <w:rPr>
          <w:sz w:val="22"/>
          <w:szCs w:val="22"/>
        </w:rPr>
        <w:t>, здание администрац</w:t>
      </w:r>
      <w:proofErr w:type="gramStart"/>
      <w:r w:rsidRPr="00E36F93">
        <w:rPr>
          <w:sz w:val="22"/>
          <w:szCs w:val="22"/>
        </w:rPr>
        <w:t>ии АО</w:t>
      </w:r>
      <w:proofErr w:type="gramEnd"/>
      <w:r w:rsidRPr="00E36F93">
        <w:rPr>
          <w:sz w:val="22"/>
          <w:szCs w:val="22"/>
        </w:rPr>
        <w:t xml:space="preserve"> «</w:t>
      </w:r>
      <w:proofErr w:type="spellStart"/>
      <w:r w:rsidRPr="00E36F93">
        <w:rPr>
          <w:sz w:val="22"/>
          <w:szCs w:val="22"/>
        </w:rPr>
        <w:t>Племзавод</w:t>
      </w:r>
      <w:proofErr w:type="spellEnd"/>
      <w:r w:rsidRPr="00E36F93">
        <w:rPr>
          <w:sz w:val="22"/>
          <w:szCs w:val="22"/>
        </w:rPr>
        <w:t xml:space="preserve"> им. В.Н. Цветкова», в бухгалтерии, в</w:t>
      </w:r>
      <w:r w:rsidRPr="00E36F93">
        <w:rPr>
          <w:spacing w:val="-4"/>
          <w:sz w:val="22"/>
          <w:szCs w:val="22"/>
        </w:rPr>
        <w:t xml:space="preserve"> рабочие дни с 8 до 16 часов</w:t>
      </w:r>
      <w:r w:rsidRPr="00E36F93">
        <w:rPr>
          <w:sz w:val="22"/>
          <w:szCs w:val="22"/>
        </w:rPr>
        <w:t>.</w:t>
      </w:r>
      <w:ins w:id="18" w:author="Roman Mishin" w:date="2017-03-28T18:04:00Z">
        <w:r w:rsidRPr="00E36F93">
          <w:rPr>
            <w:sz w:val="22"/>
            <w:szCs w:val="22"/>
          </w:rPr>
          <w:t xml:space="preserve"> </w:t>
        </w:r>
      </w:ins>
      <w:ins w:id="19" w:author="Roman Mishin" w:date="2017-03-28T18:26:00Z">
        <w:r w:rsidRPr="00E36F93">
          <w:rPr>
            <w:sz w:val="22"/>
            <w:szCs w:val="22"/>
          </w:rPr>
          <w:t>Почтовый адрес, по которому могут напр</w:t>
        </w:r>
      </w:ins>
      <w:ins w:id="20" w:author="Roman Mishin" w:date="2017-03-28T18:27:00Z">
        <w:r w:rsidRPr="00E36F93">
          <w:rPr>
            <w:sz w:val="22"/>
            <w:szCs w:val="22"/>
          </w:rPr>
          <w:t xml:space="preserve">авляться заполненные бюллетени для голосования: </w:t>
        </w:r>
      </w:ins>
      <w:ins w:id="21" w:author="Roman Mishin" w:date="2017-03-28T18:28:00Z">
        <w:r w:rsidRPr="00E36F93">
          <w:rPr>
            <w:sz w:val="22"/>
            <w:szCs w:val="22"/>
          </w:rPr>
          <w:t>249061</w:t>
        </w:r>
      </w:ins>
      <w:ins w:id="22" w:author="Roman Mishin" w:date="2017-03-28T18:27:00Z">
        <w:r w:rsidRPr="00E36F93">
          <w:rPr>
            <w:sz w:val="22"/>
            <w:szCs w:val="22"/>
          </w:rPr>
          <w:t xml:space="preserve"> Калужская область, </w:t>
        </w:r>
        <w:proofErr w:type="spellStart"/>
        <w:r w:rsidRPr="00E36F93">
          <w:rPr>
            <w:sz w:val="22"/>
            <w:szCs w:val="22"/>
          </w:rPr>
          <w:t>Малоярославецкий</w:t>
        </w:r>
        <w:proofErr w:type="spellEnd"/>
        <w:r w:rsidRPr="00E36F93">
          <w:rPr>
            <w:sz w:val="22"/>
            <w:szCs w:val="22"/>
          </w:rPr>
          <w:t xml:space="preserve"> район, с. </w:t>
        </w:r>
        <w:proofErr w:type="spellStart"/>
        <w:r w:rsidRPr="00E36F93">
          <w:rPr>
            <w:sz w:val="22"/>
            <w:szCs w:val="22"/>
          </w:rPr>
          <w:t>Кудиново</w:t>
        </w:r>
        <w:proofErr w:type="spellEnd"/>
        <w:r w:rsidRPr="00E36F93">
          <w:rPr>
            <w:sz w:val="22"/>
            <w:szCs w:val="22"/>
          </w:rPr>
          <w:t>, ул. В.Н. Цветкова</w:t>
        </w:r>
      </w:ins>
      <w:ins w:id="23" w:author="Roman Mishin" w:date="2017-03-28T18:28:00Z">
        <w:r w:rsidRPr="00E36F93">
          <w:rPr>
            <w:sz w:val="22"/>
            <w:szCs w:val="22"/>
          </w:rPr>
          <w:t xml:space="preserve">, д. 6, Генеральному директору. </w:t>
        </w:r>
      </w:ins>
      <w:ins w:id="24" w:author="Roman Mishin" w:date="2017-03-28T18:04:00Z">
        <w:r w:rsidRPr="00E36F93">
          <w:rPr>
            <w:sz w:val="22"/>
            <w:szCs w:val="22"/>
          </w:rPr>
          <w:t xml:space="preserve">Заполненные бюллетени для </w:t>
        </w:r>
        <w:proofErr w:type="gramStart"/>
        <w:r w:rsidRPr="00E36F93">
          <w:rPr>
            <w:sz w:val="22"/>
            <w:szCs w:val="22"/>
          </w:rPr>
          <w:t>голосования, полученные Обществом не позднее двух дней до даты проведения общего собрания акционеров</w:t>
        </w:r>
        <w:proofErr w:type="gramEnd"/>
        <w:r w:rsidRPr="00E36F93">
          <w:rPr>
            <w:sz w:val="22"/>
            <w:szCs w:val="22"/>
          </w:rPr>
          <w:t xml:space="preserve"> будут учитываться при </w:t>
        </w:r>
      </w:ins>
      <w:ins w:id="25" w:author="Roman Mishin" w:date="2017-03-28T18:05:00Z">
        <w:r w:rsidRPr="00E36F93">
          <w:rPr>
            <w:sz w:val="22"/>
            <w:szCs w:val="22"/>
          </w:rPr>
          <w:t>определении</w:t>
        </w:r>
      </w:ins>
      <w:ins w:id="26" w:author="Roman Mishin" w:date="2017-03-28T18:04:00Z">
        <w:r w:rsidRPr="00E36F93">
          <w:rPr>
            <w:sz w:val="22"/>
            <w:szCs w:val="22"/>
          </w:rPr>
          <w:t xml:space="preserve"> кворума и подведении итогов голосования.</w:t>
        </w:r>
      </w:ins>
    </w:p>
    <w:p w:rsidR="00E36F93" w:rsidRPr="00E36F93" w:rsidRDefault="00E36F93" w:rsidP="00E36F93">
      <w:pPr>
        <w:widowControl/>
        <w:rPr>
          <w:sz w:val="22"/>
          <w:szCs w:val="22"/>
        </w:rPr>
      </w:pPr>
      <w:r w:rsidRPr="00E36F93">
        <w:rPr>
          <w:sz w:val="22"/>
          <w:szCs w:val="22"/>
        </w:rPr>
        <w:tab/>
        <w:t>Справки по телефону:8</w:t>
      </w:r>
      <w:r w:rsidRPr="00E36F93">
        <w:rPr>
          <w:snapToGrid w:val="0"/>
          <w:sz w:val="22"/>
          <w:szCs w:val="22"/>
        </w:rPr>
        <w:t>(48431)-33233</w:t>
      </w:r>
    </w:p>
    <w:p w:rsidR="00E36F93" w:rsidRPr="00E36F93" w:rsidRDefault="00E36F93" w:rsidP="00E36F93">
      <w:pPr>
        <w:widowControl/>
        <w:rPr>
          <w:b/>
          <w:sz w:val="22"/>
          <w:szCs w:val="22"/>
        </w:rPr>
      </w:pPr>
    </w:p>
    <w:p w:rsidR="00E36F93" w:rsidRPr="00E36F93" w:rsidRDefault="00E36F93" w:rsidP="00E36F93">
      <w:pPr>
        <w:widowControl/>
        <w:rPr>
          <w:b/>
          <w:sz w:val="22"/>
          <w:szCs w:val="22"/>
        </w:rPr>
      </w:pPr>
    </w:p>
    <w:p w:rsidR="00E36F93" w:rsidRPr="00E36F93" w:rsidRDefault="00E36F93" w:rsidP="00E36F93">
      <w:pPr>
        <w:widowControl/>
        <w:rPr>
          <w:b/>
          <w:sz w:val="22"/>
          <w:szCs w:val="22"/>
        </w:rPr>
      </w:pPr>
    </w:p>
    <w:p w:rsidR="00E36F93" w:rsidRPr="00E36F93" w:rsidRDefault="00E36F93" w:rsidP="00E36F93">
      <w:pPr>
        <w:widowControl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E36F93">
        <w:rPr>
          <w:b/>
          <w:sz w:val="22"/>
          <w:szCs w:val="22"/>
        </w:rPr>
        <w:t>Совет директоров АО «</w:t>
      </w:r>
      <w:proofErr w:type="spellStart"/>
      <w:r w:rsidRPr="00E36F93">
        <w:rPr>
          <w:b/>
          <w:sz w:val="22"/>
          <w:szCs w:val="22"/>
        </w:rPr>
        <w:t>Племзавод</w:t>
      </w:r>
      <w:proofErr w:type="spellEnd"/>
      <w:r w:rsidRPr="00E36F93">
        <w:rPr>
          <w:b/>
          <w:sz w:val="22"/>
          <w:szCs w:val="22"/>
        </w:rPr>
        <w:t xml:space="preserve"> им. В.Н. Цветкова»</w:t>
      </w:r>
    </w:p>
    <w:p w:rsidR="00DF1CAE" w:rsidRPr="00E36F93" w:rsidRDefault="00DF1CAE" w:rsidP="00E36F93">
      <w:bookmarkStart w:id="27" w:name="_GoBack"/>
      <w:bookmarkEnd w:id="0"/>
      <w:bookmarkEnd w:id="27"/>
    </w:p>
    <w:sectPr w:rsidR="00DF1CAE" w:rsidRPr="00E36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425D2"/>
    <w:multiLevelType w:val="multilevel"/>
    <w:tmpl w:val="E45E7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95" w:hanging="43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D79"/>
    <w:rsid w:val="00DF1CAE"/>
    <w:rsid w:val="00E36F93"/>
    <w:rsid w:val="00F6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D7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67D7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D7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67D7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7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2019-03-26T05:45:00Z</dcterms:created>
  <dcterms:modified xsi:type="dcterms:W3CDTF">2019-03-27T05:19:00Z</dcterms:modified>
</cp:coreProperties>
</file>