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2F4" w:rsidRDefault="000762F4" w:rsidP="000762F4">
      <w:pPr>
        <w:pStyle w:val="a3"/>
      </w:pPr>
    </w:p>
    <w:p w:rsidR="000762F4" w:rsidRDefault="000762F4" w:rsidP="000762F4">
      <w:pPr>
        <w:pStyle w:val="a3"/>
      </w:pPr>
    </w:p>
    <w:p w:rsidR="000762F4" w:rsidRDefault="000762F4" w:rsidP="000762F4">
      <w:pPr>
        <w:pStyle w:val="a3"/>
        <w:tabs>
          <w:tab w:val="left" w:pos="6681"/>
        </w:tabs>
        <w:jc w:val="left"/>
      </w:pPr>
    </w:p>
    <w:p w:rsidR="000762F4" w:rsidRDefault="000762F4" w:rsidP="000762F4">
      <w:pPr>
        <w:pStyle w:val="a3"/>
        <w:tabs>
          <w:tab w:val="left" w:pos="6681"/>
        </w:tabs>
        <w:jc w:val="left"/>
      </w:pPr>
    </w:p>
    <w:p w:rsidR="000762F4" w:rsidRDefault="000762F4" w:rsidP="000762F4">
      <w:pPr>
        <w:pStyle w:val="a3"/>
        <w:tabs>
          <w:tab w:val="left" w:pos="6681"/>
        </w:tabs>
        <w:jc w:val="left"/>
      </w:pPr>
    </w:p>
    <w:p w:rsidR="00D7630B" w:rsidRPr="00D7630B" w:rsidRDefault="00D7630B" w:rsidP="00D7630B">
      <w:pPr>
        <w:tabs>
          <w:tab w:val="left" w:pos="6681"/>
        </w:tabs>
        <w:rPr>
          <w:b/>
          <w:bCs/>
          <w:sz w:val="32"/>
        </w:rPr>
      </w:pPr>
    </w:p>
    <w:p w:rsidR="00D7630B" w:rsidRPr="00D7630B" w:rsidRDefault="00D7630B" w:rsidP="00D7630B">
      <w:pPr>
        <w:tabs>
          <w:tab w:val="left" w:pos="6681"/>
        </w:tabs>
        <w:rPr>
          <w:b/>
          <w:bCs/>
          <w:sz w:val="32"/>
        </w:rPr>
      </w:pPr>
      <w:r w:rsidRPr="00D7630B">
        <w:rPr>
          <w:b/>
          <w:bCs/>
          <w:sz w:val="32"/>
        </w:rPr>
        <w:tab/>
      </w:r>
    </w:p>
    <w:p w:rsidR="00D7630B" w:rsidRPr="00D7630B" w:rsidRDefault="00D7630B" w:rsidP="00D7630B">
      <w:pPr>
        <w:jc w:val="center"/>
        <w:rPr>
          <w:rFonts w:ascii="Arial" w:hAnsi="Arial" w:cs="Arial"/>
          <w:b/>
          <w:bCs/>
          <w:sz w:val="52"/>
          <w:szCs w:val="52"/>
        </w:rPr>
      </w:pPr>
      <w:r w:rsidRPr="00D7630B">
        <w:rPr>
          <w:rFonts w:ascii="Arial" w:hAnsi="Arial" w:cs="Arial"/>
          <w:b/>
          <w:bCs/>
          <w:sz w:val="52"/>
          <w:szCs w:val="52"/>
        </w:rPr>
        <w:t>ГОДОВОЙ ОТЧЕТ</w:t>
      </w:r>
    </w:p>
    <w:p w:rsidR="00D7630B" w:rsidRPr="00D7630B" w:rsidRDefault="00D7630B" w:rsidP="00D7630B">
      <w:pPr>
        <w:jc w:val="center"/>
        <w:rPr>
          <w:rFonts w:ascii="Arial" w:hAnsi="Arial" w:cs="Arial"/>
          <w:b/>
          <w:bCs/>
          <w:sz w:val="52"/>
        </w:rPr>
      </w:pPr>
      <w:r w:rsidRPr="00D7630B">
        <w:rPr>
          <w:rFonts w:ascii="Arial" w:hAnsi="Arial" w:cs="Arial"/>
          <w:b/>
          <w:bCs/>
          <w:sz w:val="52"/>
        </w:rPr>
        <w:t>за 201</w:t>
      </w:r>
      <w:r w:rsidR="00E81914">
        <w:rPr>
          <w:rFonts w:ascii="Arial" w:hAnsi="Arial" w:cs="Arial"/>
          <w:b/>
          <w:bCs/>
          <w:sz w:val="52"/>
        </w:rPr>
        <w:t>3</w:t>
      </w:r>
      <w:r w:rsidRPr="00D7630B">
        <w:rPr>
          <w:rFonts w:ascii="Arial" w:hAnsi="Arial" w:cs="Arial"/>
          <w:b/>
          <w:bCs/>
          <w:sz w:val="52"/>
        </w:rPr>
        <w:t xml:space="preserve"> г.</w:t>
      </w:r>
    </w:p>
    <w:p w:rsidR="00D7630B" w:rsidRPr="00D7630B" w:rsidRDefault="00D7630B" w:rsidP="00D7630B">
      <w:pPr>
        <w:jc w:val="center"/>
        <w:rPr>
          <w:b/>
          <w:bCs/>
          <w:sz w:val="52"/>
        </w:rPr>
      </w:pPr>
    </w:p>
    <w:p w:rsidR="00D7630B" w:rsidRPr="00D7630B" w:rsidRDefault="00D7630B" w:rsidP="00D7630B">
      <w:pPr>
        <w:jc w:val="center"/>
        <w:rPr>
          <w:b/>
          <w:bCs/>
          <w:sz w:val="52"/>
        </w:rPr>
      </w:pPr>
    </w:p>
    <w:p w:rsidR="00D7630B" w:rsidRPr="00D7630B" w:rsidRDefault="00D7630B" w:rsidP="00D7630B">
      <w:pPr>
        <w:jc w:val="center"/>
      </w:pPr>
    </w:p>
    <w:p w:rsidR="00D7630B" w:rsidRPr="00D7630B" w:rsidRDefault="00D7630B" w:rsidP="00D7630B">
      <w:pPr>
        <w:jc w:val="center"/>
        <w:rPr>
          <w:b/>
          <w:bCs/>
          <w:color w:val="008000"/>
          <w:sz w:val="52"/>
        </w:rPr>
      </w:pPr>
      <w:r w:rsidRPr="00D7630B">
        <w:rPr>
          <w:b/>
          <w:bCs/>
          <w:color w:val="008000"/>
          <w:sz w:val="52"/>
        </w:rPr>
        <w:t>ОАО «</w:t>
      </w:r>
      <w:proofErr w:type="spellStart"/>
      <w:r w:rsidRPr="00D7630B">
        <w:rPr>
          <w:b/>
          <w:bCs/>
          <w:color w:val="008000"/>
          <w:sz w:val="52"/>
        </w:rPr>
        <w:t>Племзавод</w:t>
      </w:r>
      <w:proofErr w:type="spellEnd"/>
      <w:r w:rsidRPr="00D7630B">
        <w:rPr>
          <w:b/>
          <w:bCs/>
          <w:color w:val="008000"/>
          <w:sz w:val="52"/>
        </w:rPr>
        <w:t xml:space="preserve"> им. В. Н. Цветкова»</w:t>
      </w:r>
    </w:p>
    <w:p w:rsidR="00D7630B" w:rsidRPr="00D7630B" w:rsidRDefault="00D7630B" w:rsidP="00D7630B">
      <w:pPr>
        <w:rPr>
          <w:b/>
          <w:bCs/>
          <w:u w:val="single"/>
        </w:rPr>
      </w:pPr>
      <w:r w:rsidRPr="00D7630B">
        <w:br w:type="page"/>
      </w:r>
      <w:r w:rsidRPr="00D7630B">
        <w:rPr>
          <w:b/>
          <w:bCs/>
          <w:u w:val="single"/>
        </w:rPr>
        <w:lastRenderedPageBreak/>
        <w:t>Содержание:</w:t>
      </w:r>
    </w:p>
    <w:p w:rsidR="00D7630B" w:rsidRPr="00D7630B" w:rsidRDefault="00D7630B" w:rsidP="00D7630B">
      <w:pPr>
        <w:tabs>
          <w:tab w:val="right" w:pos="9345"/>
        </w:tabs>
        <w:spacing w:before="360"/>
        <w:rPr>
          <w:noProof/>
        </w:rPr>
      </w:pPr>
      <w:r w:rsidRPr="00D7630B">
        <w:rPr>
          <w:rFonts w:ascii="Arial" w:hAnsi="Arial"/>
          <w:b/>
          <w:bCs/>
          <w:caps/>
          <w:szCs w:val="28"/>
        </w:rPr>
        <w:fldChar w:fldCharType="begin"/>
      </w:r>
      <w:r w:rsidRPr="00D7630B">
        <w:rPr>
          <w:rFonts w:ascii="Arial" w:hAnsi="Arial"/>
          <w:b/>
          <w:bCs/>
          <w:caps/>
          <w:szCs w:val="28"/>
        </w:rPr>
        <w:instrText xml:space="preserve"> TOC \o "1-3" \h \z </w:instrText>
      </w:r>
      <w:r w:rsidRPr="00D7630B">
        <w:rPr>
          <w:rFonts w:ascii="Arial" w:hAnsi="Arial"/>
          <w:b/>
          <w:bCs/>
          <w:caps/>
          <w:szCs w:val="28"/>
        </w:rPr>
        <w:fldChar w:fldCharType="separate"/>
      </w:r>
      <w:hyperlink w:anchor="_Toc163472973" w:history="1">
        <w:r w:rsidRPr="00D7630B">
          <w:rPr>
            <w:rFonts w:ascii="Arial" w:hAnsi="Arial"/>
            <w:b/>
            <w:bCs/>
            <w:caps/>
            <w:noProof/>
            <w:color w:val="0000FF"/>
            <w:szCs w:val="28"/>
            <w:u w:val="single"/>
          </w:rPr>
          <w:t>Общие сведения.</w:t>
        </w:r>
        <w:r w:rsidRPr="00D7630B">
          <w:rPr>
            <w:rFonts w:ascii="Arial" w:hAnsi="Arial"/>
            <w:b/>
            <w:bCs/>
            <w:caps/>
            <w:noProof/>
            <w:webHidden/>
            <w:szCs w:val="28"/>
          </w:rPr>
          <w:tab/>
        </w:r>
        <w:r w:rsidRPr="00D7630B">
          <w:rPr>
            <w:rFonts w:ascii="Arial" w:hAnsi="Arial"/>
            <w:b/>
            <w:bCs/>
            <w:caps/>
            <w:noProof/>
            <w:webHidden/>
            <w:szCs w:val="28"/>
          </w:rPr>
          <w:fldChar w:fldCharType="begin"/>
        </w:r>
        <w:r w:rsidRPr="00D7630B">
          <w:rPr>
            <w:rFonts w:ascii="Arial" w:hAnsi="Arial"/>
            <w:b/>
            <w:bCs/>
            <w:caps/>
            <w:noProof/>
            <w:webHidden/>
            <w:szCs w:val="28"/>
          </w:rPr>
          <w:instrText xml:space="preserve"> PAGEREF _Toc163472973 \h </w:instrText>
        </w:r>
        <w:r w:rsidRPr="00D7630B">
          <w:rPr>
            <w:rFonts w:ascii="Arial" w:hAnsi="Arial"/>
            <w:b/>
            <w:bCs/>
            <w:caps/>
            <w:noProof/>
            <w:webHidden/>
            <w:szCs w:val="28"/>
          </w:rPr>
        </w:r>
        <w:r w:rsidRPr="00D7630B">
          <w:rPr>
            <w:rFonts w:ascii="Arial" w:hAnsi="Arial"/>
            <w:b/>
            <w:bCs/>
            <w:caps/>
            <w:noProof/>
            <w:webHidden/>
            <w:szCs w:val="28"/>
          </w:rPr>
          <w:fldChar w:fldCharType="separate"/>
        </w:r>
        <w:r w:rsidR="00D82223">
          <w:rPr>
            <w:rFonts w:ascii="Arial" w:hAnsi="Arial"/>
            <w:b/>
            <w:bCs/>
            <w:caps/>
            <w:noProof/>
            <w:webHidden/>
            <w:szCs w:val="28"/>
          </w:rPr>
          <w:t>3</w:t>
        </w:r>
        <w:r w:rsidRPr="00D7630B">
          <w:rPr>
            <w:rFonts w:ascii="Arial" w:hAnsi="Arial"/>
            <w:b/>
            <w:bCs/>
            <w:caps/>
            <w:noProof/>
            <w:webHidden/>
            <w:szCs w:val="28"/>
          </w:rPr>
          <w:fldChar w:fldCharType="end"/>
        </w:r>
      </w:hyperlink>
    </w:p>
    <w:p w:rsidR="00D7630B" w:rsidRPr="00D7630B" w:rsidRDefault="00D24012" w:rsidP="00D7630B">
      <w:pPr>
        <w:tabs>
          <w:tab w:val="right" w:pos="9345"/>
        </w:tabs>
        <w:spacing w:before="360"/>
        <w:rPr>
          <w:noProof/>
        </w:rPr>
      </w:pPr>
      <w:hyperlink w:anchor="_Toc163472974" w:history="1">
        <w:r w:rsidR="00D7630B" w:rsidRPr="00D7630B">
          <w:rPr>
            <w:rFonts w:ascii="Arial" w:hAnsi="Arial"/>
            <w:b/>
            <w:bCs/>
            <w:caps/>
            <w:noProof/>
            <w:color w:val="0000FF"/>
            <w:szCs w:val="28"/>
            <w:u w:val="single"/>
          </w:rPr>
          <w:t>Финансовые итоги деятельности общества.</w:t>
        </w:r>
        <w:r w:rsidR="00D7630B" w:rsidRPr="00D7630B">
          <w:rPr>
            <w:rFonts w:ascii="Arial" w:hAnsi="Arial"/>
            <w:b/>
            <w:bCs/>
            <w:caps/>
            <w:noProof/>
            <w:webHidden/>
            <w:szCs w:val="28"/>
          </w:rPr>
          <w:tab/>
        </w:r>
        <w:r w:rsidR="00D7630B" w:rsidRPr="00D7630B">
          <w:rPr>
            <w:rFonts w:ascii="Arial" w:hAnsi="Arial"/>
            <w:b/>
            <w:bCs/>
            <w:caps/>
            <w:noProof/>
            <w:webHidden/>
            <w:szCs w:val="28"/>
          </w:rPr>
          <w:fldChar w:fldCharType="begin"/>
        </w:r>
        <w:r w:rsidR="00D7630B" w:rsidRPr="00D7630B">
          <w:rPr>
            <w:rFonts w:ascii="Arial" w:hAnsi="Arial"/>
            <w:b/>
            <w:bCs/>
            <w:caps/>
            <w:noProof/>
            <w:webHidden/>
            <w:szCs w:val="28"/>
          </w:rPr>
          <w:instrText xml:space="preserve"> PAGEREF _Toc163472974 \h </w:instrText>
        </w:r>
        <w:r w:rsidR="00D7630B" w:rsidRPr="00D7630B">
          <w:rPr>
            <w:rFonts w:ascii="Arial" w:hAnsi="Arial"/>
            <w:b/>
            <w:bCs/>
            <w:caps/>
            <w:noProof/>
            <w:webHidden/>
            <w:szCs w:val="28"/>
          </w:rPr>
        </w:r>
        <w:r w:rsidR="00D7630B" w:rsidRPr="00D7630B">
          <w:rPr>
            <w:rFonts w:ascii="Arial" w:hAnsi="Arial"/>
            <w:b/>
            <w:bCs/>
            <w:caps/>
            <w:noProof/>
            <w:webHidden/>
            <w:szCs w:val="28"/>
          </w:rPr>
          <w:fldChar w:fldCharType="separate"/>
        </w:r>
        <w:r w:rsidR="00D82223">
          <w:rPr>
            <w:rFonts w:ascii="Arial" w:hAnsi="Arial"/>
            <w:b/>
            <w:bCs/>
            <w:caps/>
            <w:noProof/>
            <w:webHidden/>
            <w:szCs w:val="28"/>
          </w:rPr>
          <w:t>3</w:t>
        </w:r>
        <w:r w:rsidR="00D7630B" w:rsidRPr="00D7630B">
          <w:rPr>
            <w:rFonts w:ascii="Arial" w:hAnsi="Arial"/>
            <w:b/>
            <w:bCs/>
            <w:caps/>
            <w:noProof/>
            <w:webHidden/>
            <w:szCs w:val="28"/>
          </w:rPr>
          <w:fldChar w:fldCharType="end"/>
        </w:r>
      </w:hyperlink>
    </w:p>
    <w:p w:rsidR="00D7630B" w:rsidRPr="00D7630B" w:rsidRDefault="00D24012" w:rsidP="00D7630B">
      <w:pPr>
        <w:tabs>
          <w:tab w:val="right" w:pos="9345"/>
        </w:tabs>
        <w:spacing w:before="360"/>
        <w:rPr>
          <w:noProof/>
        </w:rPr>
      </w:pPr>
      <w:hyperlink w:anchor="_Toc163472975" w:history="1">
        <w:r w:rsidR="00D7630B" w:rsidRPr="00D7630B">
          <w:rPr>
            <w:rFonts w:ascii="Arial" w:hAnsi="Arial"/>
            <w:b/>
            <w:bCs/>
            <w:caps/>
            <w:noProof/>
            <w:color w:val="0000FF"/>
            <w:szCs w:val="28"/>
            <w:u w:val="single"/>
          </w:rPr>
          <w:t>Производственные итоги деятельности общества.</w:t>
        </w:r>
        <w:r w:rsidR="00D7630B" w:rsidRPr="00D7630B">
          <w:rPr>
            <w:rFonts w:ascii="Arial" w:hAnsi="Arial"/>
            <w:b/>
            <w:bCs/>
            <w:caps/>
            <w:noProof/>
            <w:webHidden/>
            <w:szCs w:val="28"/>
          </w:rPr>
          <w:tab/>
        </w:r>
        <w:r w:rsidR="00D7630B" w:rsidRPr="00D7630B">
          <w:rPr>
            <w:rFonts w:ascii="Arial" w:hAnsi="Arial"/>
            <w:b/>
            <w:bCs/>
            <w:caps/>
            <w:noProof/>
            <w:webHidden/>
            <w:szCs w:val="28"/>
          </w:rPr>
          <w:fldChar w:fldCharType="begin"/>
        </w:r>
        <w:r w:rsidR="00D7630B" w:rsidRPr="00D7630B">
          <w:rPr>
            <w:rFonts w:ascii="Arial" w:hAnsi="Arial"/>
            <w:b/>
            <w:bCs/>
            <w:caps/>
            <w:noProof/>
            <w:webHidden/>
            <w:szCs w:val="28"/>
          </w:rPr>
          <w:instrText xml:space="preserve"> PAGEREF _Toc163472975 \h </w:instrText>
        </w:r>
        <w:r w:rsidR="00D7630B" w:rsidRPr="00D7630B">
          <w:rPr>
            <w:rFonts w:ascii="Arial" w:hAnsi="Arial"/>
            <w:b/>
            <w:bCs/>
            <w:caps/>
            <w:noProof/>
            <w:webHidden/>
            <w:szCs w:val="28"/>
          </w:rPr>
        </w:r>
        <w:r w:rsidR="00D7630B" w:rsidRPr="00D7630B">
          <w:rPr>
            <w:rFonts w:ascii="Arial" w:hAnsi="Arial"/>
            <w:b/>
            <w:bCs/>
            <w:caps/>
            <w:noProof/>
            <w:webHidden/>
            <w:szCs w:val="28"/>
          </w:rPr>
          <w:fldChar w:fldCharType="separate"/>
        </w:r>
        <w:r w:rsidR="00D82223">
          <w:rPr>
            <w:rFonts w:ascii="Arial" w:hAnsi="Arial"/>
            <w:b/>
            <w:bCs/>
            <w:caps/>
            <w:noProof/>
            <w:webHidden/>
            <w:szCs w:val="28"/>
          </w:rPr>
          <w:t>4</w:t>
        </w:r>
        <w:r w:rsidR="00D7630B" w:rsidRPr="00D7630B">
          <w:rPr>
            <w:rFonts w:ascii="Arial" w:hAnsi="Arial"/>
            <w:b/>
            <w:bCs/>
            <w:caps/>
            <w:noProof/>
            <w:webHidden/>
            <w:szCs w:val="28"/>
          </w:rPr>
          <w:fldChar w:fldCharType="end"/>
        </w:r>
      </w:hyperlink>
    </w:p>
    <w:p w:rsidR="00D7630B" w:rsidRPr="00D7630B" w:rsidRDefault="00D24012" w:rsidP="00D7630B">
      <w:pPr>
        <w:tabs>
          <w:tab w:val="right" w:pos="9345"/>
        </w:tabs>
        <w:spacing w:before="360"/>
        <w:rPr>
          <w:noProof/>
        </w:rPr>
      </w:pPr>
      <w:hyperlink w:anchor="_Toc163472976" w:history="1">
        <w:r w:rsidR="00D7630B" w:rsidRPr="00D7630B">
          <w:rPr>
            <w:rFonts w:ascii="Arial" w:hAnsi="Arial"/>
            <w:b/>
            <w:bCs/>
            <w:caps/>
            <w:noProof/>
            <w:color w:val="0000FF"/>
            <w:szCs w:val="28"/>
            <w:u w:val="single"/>
          </w:rPr>
          <w:t>Крупные сделки общества и сделки, в которых имеется заинтересованность.</w:t>
        </w:r>
        <w:r w:rsidR="00D7630B" w:rsidRPr="00D7630B">
          <w:rPr>
            <w:rFonts w:ascii="Arial" w:hAnsi="Arial"/>
            <w:b/>
            <w:bCs/>
            <w:caps/>
            <w:noProof/>
            <w:webHidden/>
            <w:szCs w:val="28"/>
          </w:rPr>
          <w:tab/>
        </w:r>
        <w:r w:rsidR="00D7630B" w:rsidRPr="00D7630B">
          <w:rPr>
            <w:rFonts w:ascii="Arial" w:hAnsi="Arial"/>
            <w:b/>
            <w:bCs/>
            <w:caps/>
            <w:noProof/>
            <w:webHidden/>
            <w:szCs w:val="28"/>
          </w:rPr>
          <w:fldChar w:fldCharType="begin"/>
        </w:r>
        <w:r w:rsidR="00D7630B" w:rsidRPr="00D7630B">
          <w:rPr>
            <w:rFonts w:ascii="Arial" w:hAnsi="Arial"/>
            <w:b/>
            <w:bCs/>
            <w:caps/>
            <w:noProof/>
            <w:webHidden/>
            <w:szCs w:val="28"/>
          </w:rPr>
          <w:instrText xml:space="preserve"> PAGEREF _Toc163472976 \h </w:instrText>
        </w:r>
        <w:r w:rsidR="00D7630B" w:rsidRPr="00D7630B">
          <w:rPr>
            <w:rFonts w:ascii="Arial" w:hAnsi="Arial"/>
            <w:b/>
            <w:bCs/>
            <w:caps/>
            <w:noProof/>
            <w:webHidden/>
            <w:szCs w:val="28"/>
          </w:rPr>
        </w:r>
        <w:r w:rsidR="00D7630B" w:rsidRPr="00D7630B">
          <w:rPr>
            <w:rFonts w:ascii="Arial" w:hAnsi="Arial"/>
            <w:b/>
            <w:bCs/>
            <w:caps/>
            <w:noProof/>
            <w:webHidden/>
            <w:szCs w:val="28"/>
          </w:rPr>
          <w:fldChar w:fldCharType="separate"/>
        </w:r>
        <w:r w:rsidR="00D82223">
          <w:rPr>
            <w:rFonts w:ascii="Arial" w:hAnsi="Arial"/>
            <w:b/>
            <w:bCs/>
            <w:caps/>
            <w:noProof/>
            <w:webHidden/>
            <w:szCs w:val="28"/>
          </w:rPr>
          <w:t>6</w:t>
        </w:r>
        <w:r w:rsidR="00D7630B" w:rsidRPr="00D7630B">
          <w:rPr>
            <w:rFonts w:ascii="Arial" w:hAnsi="Arial"/>
            <w:b/>
            <w:bCs/>
            <w:caps/>
            <w:noProof/>
            <w:webHidden/>
            <w:szCs w:val="28"/>
          </w:rPr>
          <w:fldChar w:fldCharType="end"/>
        </w:r>
      </w:hyperlink>
    </w:p>
    <w:p w:rsidR="00D7630B" w:rsidRPr="00D7630B" w:rsidRDefault="00D24012" w:rsidP="00D7630B">
      <w:pPr>
        <w:tabs>
          <w:tab w:val="right" w:pos="9345"/>
        </w:tabs>
        <w:spacing w:before="360"/>
        <w:rPr>
          <w:noProof/>
        </w:rPr>
      </w:pPr>
      <w:hyperlink w:anchor="_Toc163472977" w:history="1">
        <w:r w:rsidR="00D7630B" w:rsidRPr="00D7630B">
          <w:rPr>
            <w:rFonts w:ascii="Arial" w:hAnsi="Arial"/>
            <w:b/>
            <w:bCs/>
            <w:caps/>
            <w:noProof/>
            <w:color w:val="0000FF"/>
            <w:szCs w:val="28"/>
            <w:u w:val="single"/>
          </w:rPr>
          <w:t>Совет директоров общества.</w:t>
        </w:r>
        <w:r w:rsidR="00D7630B" w:rsidRPr="00D7630B">
          <w:rPr>
            <w:rFonts w:ascii="Arial" w:hAnsi="Arial"/>
            <w:b/>
            <w:bCs/>
            <w:caps/>
            <w:noProof/>
            <w:webHidden/>
            <w:szCs w:val="28"/>
          </w:rPr>
          <w:tab/>
        </w:r>
        <w:r w:rsidR="00D7630B" w:rsidRPr="00D7630B">
          <w:rPr>
            <w:rFonts w:ascii="Arial" w:hAnsi="Arial"/>
            <w:b/>
            <w:bCs/>
            <w:caps/>
            <w:noProof/>
            <w:webHidden/>
            <w:szCs w:val="28"/>
          </w:rPr>
          <w:fldChar w:fldCharType="begin"/>
        </w:r>
        <w:r w:rsidR="00D7630B" w:rsidRPr="00D7630B">
          <w:rPr>
            <w:rFonts w:ascii="Arial" w:hAnsi="Arial"/>
            <w:b/>
            <w:bCs/>
            <w:caps/>
            <w:noProof/>
            <w:webHidden/>
            <w:szCs w:val="28"/>
          </w:rPr>
          <w:instrText xml:space="preserve"> PAGEREF _Toc163472977 \h </w:instrText>
        </w:r>
        <w:r w:rsidR="00D7630B" w:rsidRPr="00D7630B">
          <w:rPr>
            <w:rFonts w:ascii="Arial" w:hAnsi="Arial"/>
            <w:b/>
            <w:bCs/>
            <w:caps/>
            <w:noProof/>
            <w:webHidden/>
            <w:szCs w:val="28"/>
          </w:rPr>
        </w:r>
        <w:r w:rsidR="00D7630B" w:rsidRPr="00D7630B">
          <w:rPr>
            <w:rFonts w:ascii="Arial" w:hAnsi="Arial"/>
            <w:b/>
            <w:bCs/>
            <w:caps/>
            <w:noProof/>
            <w:webHidden/>
            <w:szCs w:val="28"/>
          </w:rPr>
          <w:fldChar w:fldCharType="separate"/>
        </w:r>
        <w:r w:rsidR="00D82223">
          <w:rPr>
            <w:rFonts w:ascii="Arial" w:hAnsi="Arial"/>
            <w:b/>
            <w:bCs/>
            <w:caps/>
            <w:noProof/>
            <w:webHidden/>
            <w:szCs w:val="28"/>
          </w:rPr>
          <w:t>9</w:t>
        </w:r>
        <w:r w:rsidR="00D7630B" w:rsidRPr="00D7630B">
          <w:rPr>
            <w:rFonts w:ascii="Arial" w:hAnsi="Arial"/>
            <w:b/>
            <w:bCs/>
            <w:caps/>
            <w:noProof/>
            <w:webHidden/>
            <w:szCs w:val="28"/>
          </w:rPr>
          <w:fldChar w:fldCharType="end"/>
        </w:r>
      </w:hyperlink>
    </w:p>
    <w:p w:rsidR="00D7630B" w:rsidRPr="00D7630B" w:rsidRDefault="00D24012" w:rsidP="00D7630B">
      <w:pPr>
        <w:tabs>
          <w:tab w:val="right" w:pos="9345"/>
        </w:tabs>
        <w:spacing w:before="360"/>
        <w:rPr>
          <w:rFonts w:ascii="Arial" w:hAnsi="Arial"/>
          <w:b/>
          <w:bCs/>
          <w:caps/>
          <w:noProof/>
          <w:color w:val="0000FF"/>
          <w:szCs w:val="28"/>
          <w:u w:val="single"/>
        </w:rPr>
      </w:pPr>
      <w:hyperlink w:anchor="_Toc163472978" w:history="1">
        <w:r w:rsidR="00D7630B" w:rsidRPr="00D7630B">
          <w:rPr>
            <w:rFonts w:ascii="Arial" w:hAnsi="Arial"/>
            <w:b/>
            <w:bCs/>
            <w:caps/>
            <w:noProof/>
            <w:color w:val="0000FF"/>
            <w:szCs w:val="28"/>
            <w:u w:val="single"/>
          </w:rPr>
          <w:t>Единоличный исполнительный орган</w:t>
        </w:r>
      </w:hyperlink>
      <w:r w:rsidR="00D7630B" w:rsidRPr="00D7630B">
        <w:rPr>
          <w:rFonts w:ascii="Arial" w:hAnsi="Arial"/>
          <w:b/>
          <w:bCs/>
          <w:caps/>
          <w:noProof/>
          <w:color w:val="0000FF"/>
          <w:szCs w:val="28"/>
          <w:u w:val="single"/>
        </w:rPr>
        <w:t xml:space="preserve">                                                         9</w:t>
      </w:r>
    </w:p>
    <w:p w:rsidR="00D7630B" w:rsidRPr="00D7630B" w:rsidRDefault="00D24012" w:rsidP="00D7630B">
      <w:pPr>
        <w:tabs>
          <w:tab w:val="right" w:pos="9345"/>
        </w:tabs>
        <w:spacing w:before="360"/>
        <w:rPr>
          <w:noProof/>
        </w:rPr>
      </w:pPr>
      <w:hyperlink w:anchor="_Toc163472979" w:history="1">
        <w:r w:rsidR="00D7630B" w:rsidRPr="00D7630B">
          <w:rPr>
            <w:rFonts w:ascii="Arial" w:hAnsi="Arial"/>
            <w:b/>
            <w:bCs/>
            <w:caps/>
            <w:noProof/>
            <w:color w:val="0000FF"/>
            <w:szCs w:val="28"/>
            <w:u w:val="single"/>
          </w:rPr>
          <w:t>Размер вознаграждения, выплачиваемого руководству общества</w:t>
        </w:r>
        <w:r w:rsidR="00D7630B" w:rsidRPr="00D7630B">
          <w:rPr>
            <w:rFonts w:ascii="Arial" w:hAnsi="Arial"/>
            <w:b/>
            <w:bCs/>
            <w:caps/>
            <w:noProof/>
            <w:webHidden/>
            <w:szCs w:val="28"/>
          </w:rPr>
          <w:tab/>
        </w:r>
        <w:r w:rsidR="00D7630B" w:rsidRPr="00D7630B">
          <w:rPr>
            <w:rFonts w:ascii="Arial" w:hAnsi="Arial"/>
            <w:b/>
            <w:bCs/>
            <w:caps/>
            <w:noProof/>
            <w:webHidden/>
            <w:szCs w:val="28"/>
          </w:rPr>
          <w:fldChar w:fldCharType="begin"/>
        </w:r>
        <w:r w:rsidR="00D7630B" w:rsidRPr="00D7630B">
          <w:rPr>
            <w:rFonts w:ascii="Arial" w:hAnsi="Arial"/>
            <w:b/>
            <w:bCs/>
            <w:caps/>
            <w:noProof/>
            <w:webHidden/>
            <w:szCs w:val="28"/>
          </w:rPr>
          <w:instrText xml:space="preserve"> PAGEREF _Toc163472979 \h </w:instrText>
        </w:r>
        <w:r w:rsidR="00D7630B" w:rsidRPr="00D7630B">
          <w:rPr>
            <w:rFonts w:ascii="Arial" w:hAnsi="Arial"/>
            <w:b/>
            <w:bCs/>
            <w:caps/>
            <w:noProof/>
            <w:webHidden/>
            <w:szCs w:val="28"/>
          </w:rPr>
        </w:r>
        <w:r w:rsidR="00D7630B" w:rsidRPr="00D7630B">
          <w:rPr>
            <w:rFonts w:ascii="Arial" w:hAnsi="Arial"/>
            <w:b/>
            <w:bCs/>
            <w:caps/>
            <w:noProof/>
            <w:webHidden/>
            <w:szCs w:val="28"/>
          </w:rPr>
          <w:fldChar w:fldCharType="separate"/>
        </w:r>
        <w:r w:rsidR="00D82223">
          <w:rPr>
            <w:rFonts w:ascii="Arial" w:hAnsi="Arial"/>
            <w:b/>
            <w:bCs/>
            <w:caps/>
            <w:noProof/>
            <w:webHidden/>
            <w:szCs w:val="28"/>
          </w:rPr>
          <w:t>11</w:t>
        </w:r>
        <w:r w:rsidR="00D7630B" w:rsidRPr="00D7630B">
          <w:rPr>
            <w:rFonts w:ascii="Arial" w:hAnsi="Arial"/>
            <w:b/>
            <w:bCs/>
            <w:caps/>
            <w:noProof/>
            <w:webHidden/>
            <w:szCs w:val="28"/>
          </w:rPr>
          <w:fldChar w:fldCharType="end"/>
        </w:r>
      </w:hyperlink>
    </w:p>
    <w:p w:rsidR="00D7630B" w:rsidRPr="00D7630B" w:rsidRDefault="00D24012" w:rsidP="00D7630B">
      <w:pPr>
        <w:tabs>
          <w:tab w:val="right" w:pos="9345"/>
        </w:tabs>
        <w:spacing w:before="360"/>
        <w:rPr>
          <w:noProof/>
        </w:rPr>
      </w:pPr>
      <w:hyperlink w:anchor="_Toc163472980" w:history="1">
        <w:r w:rsidR="00D7630B" w:rsidRPr="00D7630B">
          <w:rPr>
            <w:rFonts w:ascii="Arial" w:hAnsi="Arial"/>
            <w:b/>
            <w:bCs/>
            <w:caps/>
            <w:noProof/>
            <w:color w:val="0000FF"/>
            <w:szCs w:val="28"/>
            <w:u w:val="single"/>
          </w:rPr>
          <w:t>Контактная информация</w:t>
        </w:r>
        <w:r w:rsidR="00D7630B" w:rsidRPr="00D7630B">
          <w:rPr>
            <w:rFonts w:ascii="Arial" w:hAnsi="Arial"/>
            <w:b/>
            <w:bCs/>
            <w:caps/>
            <w:noProof/>
            <w:webHidden/>
            <w:szCs w:val="28"/>
          </w:rPr>
          <w:tab/>
        </w:r>
        <w:r w:rsidR="00D7630B" w:rsidRPr="00D7630B">
          <w:rPr>
            <w:rFonts w:ascii="Arial" w:hAnsi="Arial"/>
            <w:b/>
            <w:bCs/>
            <w:caps/>
            <w:noProof/>
            <w:webHidden/>
            <w:szCs w:val="28"/>
          </w:rPr>
          <w:fldChar w:fldCharType="begin"/>
        </w:r>
        <w:r w:rsidR="00D7630B" w:rsidRPr="00D7630B">
          <w:rPr>
            <w:rFonts w:ascii="Arial" w:hAnsi="Arial"/>
            <w:b/>
            <w:bCs/>
            <w:caps/>
            <w:noProof/>
            <w:webHidden/>
            <w:szCs w:val="28"/>
          </w:rPr>
          <w:instrText xml:space="preserve"> PAGEREF _Toc163472980 \h </w:instrText>
        </w:r>
        <w:r w:rsidR="00D7630B" w:rsidRPr="00D7630B">
          <w:rPr>
            <w:rFonts w:ascii="Arial" w:hAnsi="Arial"/>
            <w:b/>
            <w:bCs/>
            <w:caps/>
            <w:noProof/>
            <w:webHidden/>
            <w:szCs w:val="28"/>
          </w:rPr>
        </w:r>
        <w:r w:rsidR="00D7630B" w:rsidRPr="00D7630B">
          <w:rPr>
            <w:rFonts w:ascii="Arial" w:hAnsi="Arial"/>
            <w:b/>
            <w:bCs/>
            <w:caps/>
            <w:noProof/>
            <w:webHidden/>
            <w:szCs w:val="28"/>
          </w:rPr>
          <w:fldChar w:fldCharType="separate"/>
        </w:r>
        <w:r w:rsidR="00D82223">
          <w:rPr>
            <w:rFonts w:ascii="Arial" w:hAnsi="Arial"/>
            <w:b/>
            <w:bCs/>
            <w:caps/>
            <w:noProof/>
            <w:webHidden/>
            <w:szCs w:val="28"/>
          </w:rPr>
          <w:t>11</w:t>
        </w:r>
        <w:r w:rsidR="00D7630B" w:rsidRPr="00D7630B">
          <w:rPr>
            <w:rFonts w:ascii="Arial" w:hAnsi="Arial"/>
            <w:b/>
            <w:bCs/>
            <w:caps/>
            <w:noProof/>
            <w:webHidden/>
            <w:szCs w:val="28"/>
          </w:rPr>
          <w:fldChar w:fldCharType="end"/>
        </w:r>
      </w:hyperlink>
    </w:p>
    <w:p w:rsidR="00D7630B" w:rsidRPr="00D7630B" w:rsidRDefault="00D7630B" w:rsidP="00D7630B">
      <w:r w:rsidRPr="00D7630B">
        <w:fldChar w:fldCharType="end"/>
      </w:r>
    </w:p>
    <w:p w:rsidR="00D7630B" w:rsidRPr="00D7630B" w:rsidRDefault="00D7630B" w:rsidP="00D7630B">
      <w:pPr>
        <w:keepNext/>
        <w:spacing w:before="240" w:after="120"/>
        <w:outlineLvl w:val="0"/>
        <w:rPr>
          <w:b/>
          <w:bCs/>
        </w:rPr>
      </w:pPr>
      <w:r w:rsidRPr="00D7630B">
        <w:rPr>
          <w:b/>
          <w:bCs/>
        </w:rPr>
        <w:br w:type="page"/>
      </w:r>
      <w:bookmarkStart w:id="0" w:name="_Toc163472973"/>
      <w:r w:rsidRPr="00D7630B">
        <w:rPr>
          <w:b/>
          <w:bCs/>
        </w:rPr>
        <w:lastRenderedPageBreak/>
        <w:t>Общие сведения.</w:t>
      </w:r>
      <w:bookmarkEnd w:id="0"/>
    </w:p>
    <w:p w:rsidR="00D7630B" w:rsidRPr="00D7630B" w:rsidRDefault="00D7630B" w:rsidP="00D7630B">
      <w:pPr>
        <w:ind w:firstLine="709"/>
        <w:jc w:val="both"/>
      </w:pPr>
      <w:r w:rsidRPr="00D7630B">
        <w:rPr>
          <w:bCs/>
          <w:iCs/>
          <w:sz w:val="22"/>
          <w:szCs w:val="22"/>
        </w:rPr>
        <w:t xml:space="preserve">     Государственный племенной завод им. В.Н. Цветкова 13 января 1993 года был преобразован в ТОО "</w:t>
      </w:r>
      <w:proofErr w:type="spellStart"/>
      <w:r w:rsidRPr="00D7630B">
        <w:rPr>
          <w:bCs/>
          <w:iCs/>
          <w:sz w:val="22"/>
          <w:szCs w:val="22"/>
        </w:rPr>
        <w:t>Племзавод</w:t>
      </w:r>
      <w:proofErr w:type="spellEnd"/>
      <w:r w:rsidRPr="00D7630B">
        <w:rPr>
          <w:bCs/>
          <w:iCs/>
          <w:sz w:val="22"/>
          <w:szCs w:val="22"/>
        </w:rPr>
        <w:t xml:space="preserve"> им. В.Н. Цветкова"</w:t>
      </w:r>
      <w:proofErr w:type="gramStart"/>
      <w:r w:rsidRPr="00D7630B">
        <w:rPr>
          <w:bCs/>
          <w:iCs/>
          <w:sz w:val="22"/>
          <w:szCs w:val="22"/>
        </w:rPr>
        <w:t>.</w:t>
      </w:r>
      <w:proofErr w:type="gramEnd"/>
      <w:r w:rsidRPr="00D7630B">
        <w:rPr>
          <w:bCs/>
          <w:iCs/>
          <w:sz w:val="22"/>
          <w:szCs w:val="22"/>
        </w:rPr>
        <w:t xml:space="preserve"> </w:t>
      </w:r>
      <w:proofErr w:type="gramStart"/>
      <w:r w:rsidRPr="00D7630B">
        <w:t>в</w:t>
      </w:r>
      <w:proofErr w:type="gramEnd"/>
      <w:r w:rsidRPr="00D7630B">
        <w:t xml:space="preserve"> соответствии с постановлением Правительства РФ от 09.09.92 № 708 «О порядке приватизации и реорганизации предприятий агропромышленного комплекса» на основании приказа Министерства сельского хозяйства и продовольствия РСФСР от 01.02.91 № 24 и  решением трудового коллектива от 28.04.92.</w:t>
      </w:r>
    </w:p>
    <w:p w:rsidR="00D7630B" w:rsidRPr="00D7630B" w:rsidRDefault="00D7630B" w:rsidP="00D7630B">
      <w:pPr>
        <w:jc w:val="both"/>
        <w:rPr>
          <w:bCs/>
          <w:iCs/>
          <w:sz w:val="22"/>
          <w:szCs w:val="22"/>
        </w:rPr>
      </w:pPr>
      <w:r w:rsidRPr="00D7630B">
        <w:rPr>
          <w:bCs/>
          <w:iCs/>
          <w:sz w:val="22"/>
          <w:szCs w:val="22"/>
        </w:rPr>
        <w:t xml:space="preserve">В соответствии с п. 3 ст.59 Федерального закона "Об обществах с ограниченной ответственностью" и согласно ст.13 Федерального закона "Об акционерных обществах". </w:t>
      </w:r>
      <w:proofErr w:type="spellStart"/>
      <w:r w:rsidRPr="00D7630B">
        <w:rPr>
          <w:bCs/>
          <w:iCs/>
          <w:sz w:val="22"/>
          <w:szCs w:val="22"/>
        </w:rPr>
        <w:t>Племзавод</w:t>
      </w:r>
      <w:proofErr w:type="spellEnd"/>
      <w:r w:rsidRPr="00D7630B">
        <w:rPr>
          <w:bCs/>
          <w:iCs/>
          <w:sz w:val="22"/>
          <w:szCs w:val="22"/>
        </w:rPr>
        <w:t xml:space="preserve"> сменил организационно-правовую форму  28.декабря 2000 года  на Закрытое акционерное общество "</w:t>
      </w:r>
      <w:proofErr w:type="spellStart"/>
      <w:r w:rsidRPr="00D7630B">
        <w:rPr>
          <w:bCs/>
          <w:iCs/>
          <w:sz w:val="22"/>
          <w:szCs w:val="22"/>
        </w:rPr>
        <w:t>Племзавод</w:t>
      </w:r>
      <w:proofErr w:type="spellEnd"/>
      <w:r w:rsidRPr="00D7630B">
        <w:rPr>
          <w:bCs/>
          <w:iCs/>
          <w:sz w:val="22"/>
          <w:szCs w:val="22"/>
        </w:rPr>
        <w:t xml:space="preserve"> им. В.Н. Цветкова, с 1.07.08 г.  сменил наименование организации Открытое акционерное общество "</w:t>
      </w:r>
      <w:proofErr w:type="spellStart"/>
      <w:r w:rsidRPr="00D7630B">
        <w:rPr>
          <w:bCs/>
          <w:iCs/>
          <w:sz w:val="22"/>
          <w:szCs w:val="22"/>
        </w:rPr>
        <w:t>Племзавод</w:t>
      </w:r>
      <w:proofErr w:type="spellEnd"/>
      <w:r w:rsidRPr="00D7630B">
        <w:rPr>
          <w:bCs/>
          <w:iCs/>
          <w:sz w:val="22"/>
          <w:szCs w:val="22"/>
        </w:rPr>
        <w:t xml:space="preserve"> им. В.Н. Цветкова.</w:t>
      </w:r>
    </w:p>
    <w:p w:rsidR="00D7630B" w:rsidRPr="00D7630B" w:rsidRDefault="00D7630B" w:rsidP="00D7630B">
      <w:pPr>
        <w:jc w:val="both"/>
      </w:pPr>
      <w:r w:rsidRPr="00D7630B">
        <w:rPr>
          <w:bCs/>
          <w:iCs/>
          <w:sz w:val="22"/>
          <w:szCs w:val="22"/>
        </w:rPr>
        <w:t>Цель создания эмитента – получение прибыли.</w:t>
      </w:r>
      <w:r w:rsidRPr="00D7630B">
        <w:rPr>
          <w:bCs/>
          <w:iCs/>
          <w:sz w:val="22"/>
          <w:szCs w:val="22"/>
        </w:rPr>
        <w:br/>
        <w:t xml:space="preserve">    </w:t>
      </w:r>
      <w:r w:rsidR="008A07FC">
        <w:rPr>
          <w:bCs/>
          <w:iCs/>
          <w:sz w:val="22"/>
          <w:szCs w:val="22"/>
        </w:rPr>
        <w:t xml:space="preserve">ОАО </w:t>
      </w:r>
      <w:r w:rsidRPr="00D7630B">
        <w:rPr>
          <w:bCs/>
          <w:iCs/>
          <w:sz w:val="22"/>
          <w:szCs w:val="22"/>
        </w:rPr>
        <w:t xml:space="preserve"> </w:t>
      </w:r>
      <w:proofErr w:type="spellStart"/>
      <w:r w:rsidRPr="00D7630B">
        <w:rPr>
          <w:bCs/>
          <w:iCs/>
          <w:sz w:val="22"/>
          <w:szCs w:val="22"/>
        </w:rPr>
        <w:t>Плем</w:t>
      </w:r>
      <w:r w:rsidR="008A07FC">
        <w:rPr>
          <w:bCs/>
          <w:iCs/>
          <w:sz w:val="22"/>
          <w:szCs w:val="22"/>
        </w:rPr>
        <w:t>завод</w:t>
      </w:r>
      <w:proofErr w:type="spellEnd"/>
      <w:r w:rsidR="008A07FC">
        <w:rPr>
          <w:bCs/>
          <w:iCs/>
          <w:sz w:val="22"/>
          <w:szCs w:val="22"/>
        </w:rPr>
        <w:t xml:space="preserve"> </w:t>
      </w:r>
      <w:r w:rsidRPr="00D7630B">
        <w:rPr>
          <w:bCs/>
          <w:iCs/>
          <w:sz w:val="22"/>
          <w:szCs w:val="22"/>
        </w:rPr>
        <w:t xml:space="preserve"> им. Цветкова -  многоотраслевое сельскохозяйственное предприятие индустриального т</w:t>
      </w:r>
      <w:r w:rsidR="00C5630C">
        <w:rPr>
          <w:bCs/>
          <w:iCs/>
          <w:sz w:val="22"/>
          <w:szCs w:val="22"/>
        </w:rPr>
        <w:t xml:space="preserve">ипа. Общая земельная площадь </w:t>
      </w:r>
      <w:r w:rsidR="00E81914">
        <w:rPr>
          <w:bCs/>
          <w:iCs/>
          <w:sz w:val="22"/>
          <w:szCs w:val="22"/>
        </w:rPr>
        <w:t>5</w:t>
      </w:r>
      <w:r w:rsidR="008A07FC">
        <w:rPr>
          <w:bCs/>
          <w:iCs/>
          <w:sz w:val="22"/>
          <w:szCs w:val="22"/>
        </w:rPr>
        <w:t>6</w:t>
      </w:r>
      <w:r w:rsidR="00E81914">
        <w:rPr>
          <w:bCs/>
          <w:iCs/>
          <w:sz w:val="22"/>
          <w:szCs w:val="22"/>
        </w:rPr>
        <w:t>50</w:t>
      </w:r>
      <w:r w:rsidRPr="00D7630B">
        <w:rPr>
          <w:bCs/>
          <w:iCs/>
          <w:sz w:val="22"/>
          <w:szCs w:val="22"/>
        </w:rPr>
        <w:t xml:space="preserve"> га, в </w:t>
      </w:r>
      <w:proofErr w:type="spellStart"/>
      <w:r w:rsidRPr="00D7630B">
        <w:rPr>
          <w:bCs/>
          <w:iCs/>
          <w:sz w:val="22"/>
          <w:szCs w:val="22"/>
        </w:rPr>
        <w:t>т.ч</w:t>
      </w:r>
      <w:proofErr w:type="spellEnd"/>
      <w:r w:rsidRPr="00D7630B">
        <w:rPr>
          <w:bCs/>
          <w:iCs/>
          <w:sz w:val="22"/>
          <w:szCs w:val="22"/>
        </w:rPr>
        <w:t>. сельскохо</w:t>
      </w:r>
      <w:r w:rsidR="00C5630C">
        <w:rPr>
          <w:bCs/>
          <w:iCs/>
          <w:sz w:val="22"/>
          <w:szCs w:val="22"/>
        </w:rPr>
        <w:t xml:space="preserve">зяйственных угодий </w:t>
      </w:r>
      <w:r w:rsidR="00E81914">
        <w:rPr>
          <w:bCs/>
          <w:iCs/>
          <w:sz w:val="22"/>
          <w:szCs w:val="22"/>
        </w:rPr>
        <w:t>3600</w:t>
      </w:r>
      <w:r w:rsidR="00C5630C">
        <w:rPr>
          <w:bCs/>
          <w:iCs/>
          <w:sz w:val="22"/>
          <w:szCs w:val="22"/>
        </w:rPr>
        <w:t xml:space="preserve"> </w:t>
      </w:r>
      <w:r w:rsidRPr="00D7630B">
        <w:rPr>
          <w:bCs/>
          <w:iCs/>
          <w:sz w:val="22"/>
          <w:szCs w:val="22"/>
        </w:rPr>
        <w:t xml:space="preserve"> га, из них пашни </w:t>
      </w:r>
      <w:r w:rsidR="008A07FC">
        <w:rPr>
          <w:bCs/>
          <w:iCs/>
          <w:sz w:val="22"/>
          <w:szCs w:val="22"/>
        </w:rPr>
        <w:t>2</w:t>
      </w:r>
      <w:r w:rsidR="00E81914">
        <w:rPr>
          <w:bCs/>
          <w:iCs/>
          <w:sz w:val="22"/>
          <w:szCs w:val="22"/>
        </w:rPr>
        <w:t>707</w:t>
      </w:r>
      <w:r w:rsidRPr="00D7630B">
        <w:rPr>
          <w:bCs/>
          <w:iCs/>
          <w:sz w:val="22"/>
          <w:szCs w:val="22"/>
        </w:rPr>
        <w:t xml:space="preserve"> га. Основная деятельность - разведение и выращивание племенного скота, заготовка кормов, производство молока, зерна, картофеля. </w:t>
      </w:r>
      <w:r w:rsidRPr="00D7630B">
        <w:rPr>
          <w:bCs/>
          <w:iCs/>
          <w:sz w:val="22"/>
          <w:szCs w:val="22"/>
        </w:rPr>
        <w:br/>
      </w:r>
      <w:r w:rsidRPr="00D7630B">
        <w:t xml:space="preserve">Рынком сбыта продукции является Калужская область, Орловская, Курская, Брянская и другие близлежащие области. Продукция отпускается мелкооптовым потребителям, в основном мелким фирмам и частным предпринимателям, непосредственно со своих собственных складов. </w:t>
      </w:r>
      <w:proofErr w:type="spellStart"/>
      <w:r w:rsidRPr="00D7630B">
        <w:t>Племпродажа</w:t>
      </w:r>
      <w:proofErr w:type="spellEnd"/>
      <w:r w:rsidRPr="00D7630B">
        <w:t xml:space="preserve"> отпускается юридическим лицам и предпринимателям. </w:t>
      </w:r>
    </w:p>
    <w:p w:rsidR="00D7630B" w:rsidRPr="00D7630B" w:rsidRDefault="00D7630B" w:rsidP="00D7630B">
      <w:pPr>
        <w:ind w:firstLine="708"/>
        <w:jc w:val="both"/>
      </w:pPr>
      <w:r w:rsidRPr="00D7630B">
        <w:t>Производственный цикл сельскохозяйственного предприятия – один год.</w:t>
      </w:r>
    </w:p>
    <w:p w:rsidR="00D7630B" w:rsidRPr="00D7630B" w:rsidRDefault="00D7630B" w:rsidP="00D7630B">
      <w:pPr>
        <w:ind w:firstLine="708"/>
        <w:jc w:val="both"/>
      </w:pPr>
      <w:r w:rsidRPr="00D7630B">
        <w:t>В связи с тем, что спрос на основные виды производимой сельскохозяйственной продукции не удовлетворяется, говорить о наличии какой-то конкуренции на отечественном рынке не приходится. В то же время имеются факторы политического и внешнеэкономического характера, которые оказывают определенное влияние на ценовую политику. К таким факторам относится ввоз в Россию из-за рубежа по демпинговым ценам молочной продукции, мяса. Но определить каких-то конкретных зарубежных конкурентов не представляется возможным.</w:t>
      </w:r>
    </w:p>
    <w:p w:rsidR="00D7630B" w:rsidRPr="00D7630B" w:rsidRDefault="00D7630B" w:rsidP="00D7630B">
      <w:pPr>
        <w:ind w:firstLine="708"/>
        <w:jc w:val="both"/>
      </w:pPr>
      <w:r w:rsidRPr="00D7630B">
        <w:t xml:space="preserve">Приоритетные направления деятельности ОАО </w:t>
      </w:r>
      <w:proofErr w:type="spellStart"/>
      <w:r w:rsidRPr="00D7630B">
        <w:t>Племзавод</w:t>
      </w:r>
      <w:proofErr w:type="spellEnd"/>
      <w:r w:rsidRPr="00D7630B">
        <w:t xml:space="preserve"> им. В. Н. Цветкова – растениеводство и племенное животноводство, приоритетные задачи:</w:t>
      </w:r>
    </w:p>
    <w:p w:rsidR="00D7630B" w:rsidRPr="00D7630B" w:rsidRDefault="00D7630B" w:rsidP="00D7630B">
      <w:pPr>
        <w:numPr>
          <w:ilvl w:val="0"/>
          <w:numId w:val="1"/>
        </w:numPr>
        <w:tabs>
          <w:tab w:val="clear" w:pos="1068"/>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r w:rsidRPr="00D7630B">
        <w:t>сокращение затрат и повышение производительности;</w:t>
      </w:r>
    </w:p>
    <w:p w:rsidR="00D7630B" w:rsidRPr="00D7630B" w:rsidRDefault="00D7630B" w:rsidP="00D7630B">
      <w:pPr>
        <w:numPr>
          <w:ilvl w:val="0"/>
          <w:numId w:val="1"/>
        </w:numPr>
        <w:tabs>
          <w:tab w:val="clear" w:pos="1068"/>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r w:rsidRPr="00D7630B">
        <w:t>увеличение урожайности культур и продуктивности животных;</w:t>
      </w:r>
    </w:p>
    <w:p w:rsidR="00D7630B" w:rsidRPr="00D7630B" w:rsidRDefault="00D7630B" w:rsidP="00D7630B">
      <w:pPr>
        <w:numPr>
          <w:ilvl w:val="0"/>
          <w:numId w:val="1"/>
        </w:numPr>
        <w:tabs>
          <w:tab w:val="clear" w:pos="1068"/>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r w:rsidRPr="00D7630B">
        <w:t>реализация продукции через крупные розничные торговые сети;</w:t>
      </w:r>
    </w:p>
    <w:p w:rsidR="00D7630B" w:rsidRPr="00D7630B" w:rsidRDefault="00D7630B" w:rsidP="00D7630B">
      <w:pPr>
        <w:numPr>
          <w:ilvl w:val="0"/>
          <w:numId w:val="1"/>
        </w:numPr>
        <w:tabs>
          <w:tab w:val="clear" w:pos="1068"/>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color w:val="000000"/>
        </w:rPr>
      </w:pPr>
      <w:r w:rsidRPr="00D7630B">
        <w:t>реконструкция ферм, внедрение современных технологий доения, кормления и содержания животных.</w:t>
      </w:r>
    </w:p>
    <w:p w:rsidR="00D7630B" w:rsidRPr="00D7630B" w:rsidRDefault="00D7630B" w:rsidP="00D7630B">
      <w:pPr>
        <w:keepNext/>
        <w:spacing w:before="240" w:after="120"/>
        <w:outlineLvl w:val="0"/>
        <w:rPr>
          <w:b/>
          <w:bCs/>
        </w:rPr>
      </w:pPr>
      <w:bookmarkStart w:id="1" w:name="_Toc163472974"/>
      <w:r w:rsidRPr="00D7630B">
        <w:rPr>
          <w:b/>
          <w:bCs/>
        </w:rPr>
        <w:t>Финансовые итоги деятельности общества.</w:t>
      </w:r>
      <w:bookmarkEnd w:id="1"/>
    </w:p>
    <w:tbl>
      <w:tblPr>
        <w:tblW w:w="0" w:type="auto"/>
        <w:tblLook w:val="01E0" w:firstRow="1" w:lastRow="1" w:firstColumn="1" w:lastColumn="1" w:noHBand="0" w:noVBand="0"/>
      </w:tblPr>
      <w:tblGrid>
        <w:gridCol w:w="5868"/>
        <w:gridCol w:w="1980"/>
        <w:gridCol w:w="1723"/>
      </w:tblGrid>
      <w:tr w:rsidR="00D7630B" w:rsidRPr="00D7630B" w:rsidTr="00C5630C">
        <w:tc>
          <w:tcPr>
            <w:tcW w:w="5868" w:type="dxa"/>
            <w:tcBorders>
              <w:bottom w:val="single" w:sz="4" w:space="0" w:color="auto"/>
            </w:tcBorders>
          </w:tcPr>
          <w:p w:rsidR="00D7630B" w:rsidRPr="00D7630B" w:rsidRDefault="00D7630B" w:rsidP="00D7630B">
            <w:r w:rsidRPr="00D7630B">
              <w:t>Наименование показателя</w:t>
            </w:r>
          </w:p>
        </w:tc>
        <w:tc>
          <w:tcPr>
            <w:tcW w:w="1980" w:type="dxa"/>
            <w:tcBorders>
              <w:bottom w:val="single" w:sz="4" w:space="0" w:color="auto"/>
            </w:tcBorders>
          </w:tcPr>
          <w:p w:rsidR="00D7630B" w:rsidRPr="00D7630B" w:rsidRDefault="00D7630B" w:rsidP="00D7630B">
            <w:pPr>
              <w:jc w:val="both"/>
            </w:pPr>
            <w:r w:rsidRPr="00D7630B">
              <w:t xml:space="preserve">Сумма, </w:t>
            </w:r>
            <w:proofErr w:type="spellStart"/>
            <w:r w:rsidRPr="00D7630B">
              <w:t>тыс</w:t>
            </w:r>
            <w:proofErr w:type="gramStart"/>
            <w:r w:rsidRPr="00D7630B">
              <w:t>.р</w:t>
            </w:r>
            <w:proofErr w:type="gramEnd"/>
            <w:r w:rsidRPr="00D7630B">
              <w:t>уб</w:t>
            </w:r>
            <w:proofErr w:type="spellEnd"/>
            <w:r w:rsidRPr="00D7630B">
              <w:t>.</w:t>
            </w:r>
          </w:p>
        </w:tc>
        <w:tc>
          <w:tcPr>
            <w:tcW w:w="1723" w:type="dxa"/>
            <w:tcBorders>
              <w:bottom w:val="single" w:sz="4" w:space="0" w:color="auto"/>
            </w:tcBorders>
          </w:tcPr>
          <w:p w:rsidR="00D7630B" w:rsidRPr="00D7630B" w:rsidRDefault="00D7630B" w:rsidP="00E81914">
            <w:pPr>
              <w:jc w:val="both"/>
            </w:pPr>
            <w:proofErr w:type="spellStart"/>
            <w:r w:rsidRPr="00D7630B">
              <w:t>Изм</w:t>
            </w:r>
            <w:proofErr w:type="spellEnd"/>
            <w:r w:rsidRPr="00D7630B">
              <w:t>-е к 20</w:t>
            </w:r>
            <w:r w:rsidR="00C5630C">
              <w:t>1</w:t>
            </w:r>
            <w:r w:rsidR="00E81914">
              <w:t>2</w:t>
            </w:r>
            <w:r w:rsidRPr="00D7630B">
              <w:t>г.</w:t>
            </w:r>
          </w:p>
        </w:tc>
      </w:tr>
      <w:tr w:rsidR="00D7630B" w:rsidRPr="00D7630B" w:rsidTr="00C5630C">
        <w:tc>
          <w:tcPr>
            <w:tcW w:w="5868" w:type="dxa"/>
          </w:tcPr>
          <w:p w:rsidR="00D7630B" w:rsidRPr="00D7630B" w:rsidRDefault="00D7630B" w:rsidP="00D7630B">
            <w:pPr>
              <w:ind w:firstLine="180"/>
              <w:jc w:val="both"/>
            </w:pPr>
            <w:r w:rsidRPr="00D7630B">
              <w:t>Выручка от реализации</w:t>
            </w:r>
          </w:p>
        </w:tc>
        <w:tc>
          <w:tcPr>
            <w:tcW w:w="1980" w:type="dxa"/>
          </w:tcPr>
          <w:p w:rsidR="00D7630B" w:rsidRPr="00D7630B" w:rsidRDefault="00E81914" w:rsidP="008A07FC">
            <w:pPr>
              <w:jc w:val="right"/>
            </w:pPr>
            <w:r>
              <w:t>143930</w:t>
            </w:r>
          </w:p>
        </w:tc>
        <w:tc>
          <w:tcPr>
            <w:tcW w:w="1723" w:type="dxa"/>
          </w:tcPr>
          <w:p w:rsidR="00D7630B" w:rsidRPr="00D7630B" w:rsidRDefault="00D7630B" w:rsidP="00E81914">
            <w:pPr>
              <w:jc w:val="right"/>
            </w:pPr>
            <w:r w:rsidRPr="00D7630B">
              <w:t>+</w:t>
            </w:r>
            <w:r w:rsidR="00E81914">
              <w:t>58363</w:t>
            </w:r>
          </w:p>
        </w:tc>
      </w:tr>
      <w:tr w:rsidR="00D7630B" w:rsidRPr="00D7630B" w:rsidTr="00C5630C">
        <w:tc>
          <w:tcPr>
            <w:tcW w:w="5868" w:type="dxa"/>
          </w:tcPr>
          <w:p w:rsidR="00D7630B" w:rsidRPr="00D7630B" w:rsidRDefault="00D7630B" w:rsidP="00D7630B">
            <w:pPr>
              <w:ind w:firstLine="360"/>
              <w:jc w:val="both"/>
            </w:pPr>
            <w:r w:rsidRPr="00D7630B">
              <w:t xml:space="preserve">в </w:t>
            </w:r>
            <w:proofErr w:type="spellStart"/>
            <w:r w:rsidRPr="00D7630B">
              <w:t>т.ч</w:t>
            </w:r>
            <w:proofErr w:type="spellEnd"/>
            <w:r w:rsidRPr="00D7630B">
              <w:t>. по с/х продукции</w:t>
            </w:r>
          </w:p>
        </w:tc>
        <w:tc>
          <w:tcPr>
            <w:tcW w:w="1980" w:type="dxa"/>
          </w:tcPr>
          <w:p w:rsidR="00D7630B" w:rsidRPr="00D7630B" w:rsidRDefault="00E81914" w:rsidP="00987E15">
            <w:pPr>
              <w:tabs>
                <w:tab w:val="center" w:pos="882"/>
                <w:tab w:val="right" w:pos="1764"/>
              </w:tabs>
            </w:pPr>
            <w:r>
              <w:t xml:space="preserve">                 137</w:t>
            </w:r>
            <w:r w:rsidR="00987E15">
              <w:t>483</w:t>
            </w:r>
          </w:p>
        </w:tc>
        <w:tc>
          <w:tcPr>
            <w:tcW w:w="1723" w:type="dxa"/>
          </w:tcPr>
          <w:p w:rsidR="00D7630B" w:rsidRPr="00D7630B" w:rsidRDefault="00D7630B" w:rsidP="00E81914">
            <w:pPr>
              <w:jc w:val="right"/>
            </w:pPr>
            <w:r w:rsidRPr="00D7630B">
              <w:t>+</w:t>
            </w:r>
            <w:r w:rsidR="00E81914">
              <w:t>56155</w:t>
            </w:r>
          </w:p>
        </w:tc>
      </w:tr>
      <w:tr w:rsidR="00D7630B" w:rsidRPr="00D7630B" w:rsidTr="00C5630C">
        <w:tc>
          <w:tcPr>
            <w:tcW w:w="5868" w:type="dxa"/>
          </w:tcPr>
          <w:p w:rsidR="00D7630B" w:rsidRPr="00D7630B" w:rsidRDefault="00D7630B" w:rsidP="00D7630B">
            <w:pPr>
              <w:ind w:firstLine="720"/>
              <w:jc w:val="both"/>
            </w:pPr>
            <w:r w:rsidRPr="00D7630B">
              <w:t>из нее по растениеводству</w:t>
            </w:r>
          </w:p>
        </w:tc>
        <w:tc>
          <w:tcPr>
            <w:tcW w:w="1980" w:type="dxa"/>
          </w:tcPr>
          <w:p w:rsidR="00D7630B" w:rsidRPr="00D7630B" w:rsidRDefault="00E81914" w:rsidP="00D7630B">
            <w:pPr>
              <w:jc w:val="right"/>
            </w:pPr>
            <w:r>
              <w:t>75493</w:t>
            </w:r>
          </w:p>
        </w:tc>
        <w:tc>
          <w:tcPr>
            <w:tcW w:w="1723" w:type="dxa"/>
          </w:tcPr>
          <w:p w:rsidR="00D7630B" w:rsidRPr="00D7630B" w:rsidRDefault="00D7630B" w:rsidP="00E81914">
            <w:pPr>
              <w:jc w:val="right"/>
            </w:pPr>
            <w:r w:rsidRPr="00D7630B">
              <w:t>+</w:t>
            </w:r>
            <w:r w:rsidR="00E81914">
              <w:t>43491</w:t>
            </w:r>
          </w:p>
        </w:tc>
      </w:tr>
      <w:tr w:rsidR="00D7630B" w:rsidRPr="00D7630B" w:rsidTr="00C5630C">
        <w:tc>
          <w:tcPr>
            <w:tcW w:w="5868" w:type="dxa"/>
          </w:tcPr>
          <w:p w:rsidR="00D7630B" w:rsidRPr="00D7630B" w:rsidRDefault="00D7630B" w:rsidP="00D7630B">
            <w:pPr>
              <w:ind w:firstLine="720"/>
              <w:jc w:val="both"/>
            </w:pPr>
            <w:r w:rsidRPr="00D7630B">
              <w:t>по животноводству</w:t>
            </w:r>
          </w:p>
        </w:tc>
        <w:tc>
          <w:tcPr>
            <w:tcW w:w="1980" w:type="dxa"/>
          </w:tcPr>
          <w:p w:rsidR="00D7630B" w:rsidRPr="00D7630B" w:rsidRDefault="00987E15" w:rsidP="008A07FC">
            <w:pPr>
              <w:jc w:val="right"/>
            </w:pPr>
            <w:r>
              <w:t>61990</w:t>
            </w:r>
          </w:p>
        </w:tc>
        <w:tc>
          <w:tcPr>
            <w:tcW w:w="1723" w:type="dxa"/>
          </w:tcPr>
          <w:p w:rsidR="00D7630B" w:rsidRPr="00D7630B" w:rsidRDefault="00C5630C" w:rsidP="00987E15">
            <w:pPr>
              <w:jc w:val="right"/>
            </w:pPr>
            <w:r>
              <w:t>+</w:t>
            </w:r>
            <w:r w:rsidR="00987E15">
              <w:t>12879</w:t>
            </w:r>
          </w:p>
        </w:tc>
      </w:tr>
      <w:tr w:rsidR="00D7630B" w:rsidRPr="00D7630B" w:rsidTr="00C5630C">
        <w:tc>
          <w:tcPr>
            <w:tcW w:w="5868" w:type="dxa"/>
          </w:tcPr>
          <w:p w:rsidR="00D7630B" w:rsidRPr="00D7630B" w:rsidRDefault="00D7630B" w:rsidP="00D7630B">
            <w:pPr>
              <w:ind w:firstLine="360"/>
              <w:jc w:val="both"/>
            </w:pPr>
            <w:r w:rsidRPr="00D7630B">
              <w:t xml:space="preserve">     по товарам</w:t>
            </w:r>
          </w:p>
        </w:tc>
        <w:tc>
          <w:tcPr>
            <w:tcW w:w="1980" w:type="dxa"/>
          </w:tcPr>
          <w:p w:rsidR="00D7630B" w:rsidRPr="00D7630B" w:rsidRDefault="00987E15" w:rsidP="00D7630B">
            <w:pPr>
              <w:jc w:val="right"/>
            </w:pPr>
            <w:r>
              <w:t>94</w:t>
            </w:r>
          </w:p>
        </w:tc>
        <w:tc>
          <w:tcPr>
            <w:tcW w:w="1723" w:type="dxa"/>
            <w:shd w:val="clear" w:color="auto" w:fill="FF0000"/>
          </w:tcPr>
          <w:p w:rsidR="00D7630B" w:rsidRPr="00D7630B" w:rsidRDefault="0009683C" w:rsidP="00987E15">
            <w:pPr>
              <w:tabs>
                <w:tab w:val="center" w:pos="753"/>
                <w:tab w:val="right" w:pos="1507"/>
              </w:tabs>
            </w:pPr>
            <w:r>
              <w:tab/>
            </w:r>
            <w:r>
              <w:tab/>
              <w:t>-</w:t>
            </w:r>
            <w:r w:rsidR="00987E15">
              <w:t>512</w:t>
            </w:r>
          </w:p>
        </w:tc>
      </w:tr>
      <w:tr w:rsidR="00D7630B" w:rsidRPr="00D7630B" w:rsidTr="00C5630C">
        <w:tc>
          <w:tcPr>
            <w:tcW w:w="5868" w:type="dxa"/>
          </w:tcPr>
          <w:p w:rsidR="00D7630B" w:rsidRPr="00D7630B" w:rsidRDefault="00D7630B" w:rsidP="00D7630B">
            <w:pPr>
              <w:ind w:firstLine="360"/>
              <w:jc w:val="both"/>
            </w:pPr>
            <w:r w:rsidRPr="00D7630B">
              <w:t xml:space="preserve">     по работам и услугам</w:t>
            </w:r>
          </w:p>
        </w:tc>
        <w:tc>
          <w:tcPr>
            <w:tcW w:w="1980" w:type="dxa"/>
          </w:tcPr>
          <w:p w:rsidR="00D7630B" w:rsidRPr="00D7630B" w:rsidRDefault="00987E15" w:rsidP="0009683C">
            <w:pPr>
              <w:jc w:val="right"/>
            </w:pPr>
            <w:r>
              <w:t>5357</w:t>
            </w:r>
          </w:p>
        </w:tc>
        <w:tc>
          <w:tcPr>
            <w:tcW w:w="1723" w:type="dxa"/>
            <w:shd w:val="clear" w:color="auto" w:fill="FF0000"/>
          </w:tcPr>
          <w:p w:rsidR="00D7630B" w:rsidRPr="00D7630B" w:rsidRDefault="00987E15" w:rsidP="00987E15">
            <w:pPr>
              <w:jc w:val="right"/>
            </w:pPr>
            <w:r>
              <w:t>+2386</w:t>
            </w:r>
          </w:p>
        </w:tc>
      </w:tr>
      <w:tr w:rsidR="00D7630B" w:rsidRPr="00D7630B" w:rsidTr="00C5630C">
        <w:tc>
          <w:tcPr>
            <w:tcW w:w="5868" w:type="dxa"/>
          </w:tcPr>
          <w:p w:rsidR="00D7630B" w:rsidRPr="00D7630B" w:rsidRDefault="00D7630B" w:rsidP="00D7630B">
            <w:pPr>
              <w:ind w:firstLine="180"/>
              <w:jc w:val="both"/>
            </w:pPr>
            <w:r w:rsidRPr="00D7630B">
              <w:t>Прибыль (убыток) от продаж</w:t>
            </w:r>
          </w:p>
        </w:tc>
        <w:tc>
          <w:tcPr>
            <w:tcW w:w="1980" w:type="dxa"/>
          </w:tcPr>
          <w:p w:rsidR="00D7630B" w:rsidRPr="00D7630B" w:rsidRDefault="00987E15" w:rsidP="0009683C">
            <w:pPr>
              <w:jc w:val="right"/>
            </w:pPr>
            <w:r>
              <w:t>25078</w:t>
            </w:r>
          </w:p>
        </w:tc>
        <w:tc>
          <w:tcPr>
            <w:tcW w:w="1723" w:type="dxa"/>
          </w:tcPr>
          <w:p w:rsidR="00987E15" w:rsidRPr="00D7630B" w:rsidRDefault="00C5630C" w:rsidP="00987E15">
            <w:pPr>
              <w:jc w:val="right"/>
            </w:pPr>
            <w:r>
              <w:t>+</w:t>
            </w:r>
            <w:r w:rsidR="00987E15">
              <w:t>40423</w:t>
            </w:r>
          </w:p>
        </w:tc>
      </w:tr>
      <w:tr w:rsidR="00D7630B" w:rsidRPr="00D7630B" w:rsidTr="00C5630C">
        <w:tc>
          <w:tcPr>
            <w:tcW w:w="5868" w:type="dxa"/>
          </w:tcPr>
          <w:p w:rsidR="00D7630B" w:rsidRPr="00D7630B" w:rsidRDefault="00D7630B" w:rsidP="00D7630B">
            <w:pPr>
              <w:ind w:firstLine="360"/>
              <w:jc w:val="both"/>
            </w:pPr>
            <w:r w:rsidRPr="00D7630B">
              <w:t xml:space="preserve">в </w:t>
            </w:r>
            <w:proofErr w:type="spellStart"/>
            <w:r w:rsidRPr="00D7630B">
              <w:t>т.ч</w:t>
            </w:r>
            <w:proofErr w:type="spellEnd"/>
            <w:r w:rsidRPr="00D7630B">
              <w:t>. от с/х деятельности</w:t>
            </w:r>
          </w:p>
        </w:tc>
        <w:tc>
          <w:tcPr>
            <w:tcW w:w="1980" w:type="dxa"/>
          </w:tcPr>
          <w:p w:rsidR="00D7630B" w:rsidRPr="00D7630B" w:rsidRDefault="00987E15" w:rsidP="0009683C">
            <w:pPr>
              <w:jc w:val="right"/>
            </w:pPr>
            <w:r>
              <w:t>36254</w:t>
            </w:r>
          </w:p>
        </w:tc>
        <w:tc>
          <w:tcPr>
            <w:tcW w:w="1723" w:type="dxa"/>
          </w:tcPr>
          <w:p w:rsidR="00D7630B" w:rsidRPr="00D7630B" w:rsidRDefault="00D7630B" w:rsidP="00987E15">
            <w:pPr>
              <w:jc w:val="right"/>
            </w:pPr>
            <w:r w:rsidRPr="00D7630B">
              <w:t>+</w:t>
            </w:r>
            <w:r w:rsidR="00987E15">
              <w:t>53503</w:t>
            </w:r>
          </w:p>
        </w:tc>
      </w:tr>
      <w:tr w:rsidR="00D7630B" w:rsidRPr="00D7630B" w:rsidTr="00C5630C">
        <w:tc>
          <w:tcPr>
            <w:tcW w:w="5868" w:type="dxa"/>
          </w:tcPr>
          <w:p w:rsidR="00D7630B" w:rsidRPr="00D7630B" w:rsidRDefault="00D7630B" w:rsidP="00D7630B">
            <w:pPr>
              <w:ind w:firstLine="720"/>
              <w:jc w:val="both"/>
            </w:pPr>
            <w:r w:rsidRPr="00D7630B">
              <w:t>из нее по растениеводству</w:t>
            </w:r>
          </w:p>
        </w:tc>
        <w:tc>
          <w:tcPr>
            <w:tcW w:w="1980" w:type="dxa"/>
          </w:tcPr>
          <w:p w:rsidR="00D7630B" w:rsidRPr="00D7630B" w:rsidRDefault="00987E15" w:rsidP="00D7630B">
            <w:pPr>
              <w:jc w:val="right"/>
            </w:pPr>
            <w:r>
              <w:t>60231</w:t>
            </w:r>
          </w:p>
        </w:tc>
        <w:tc>
          <w:tcPr>
            <w:tcW w:w="1723" w:type="dxa"/>
          </w:tcPr>
          <w:p w:rsidR="00D7630B" w:rsidRPr="00D7630B" w:rsidRDefault="00D7630B" w:rsidP="00987E15">
            <w:pPr>
              <w:jc w:val="right"/>
            </w:pPr>
            <w:r w:rsidRPr="00D7630B">
              <w:t>+</w:t>
            </w:r>
            <w:r w:rsidR="00987E15">
              <w:t>38405</w:t>
            </w:r>
          </w:p>
        </w:tc>
      </w:tr>
      <w:tr w:rsidR="00D7630B" w:rsidRPr="00D7630B" w:rsidTr="00C5630C">
        <w:tc>
          <w:tcPr>
            <w:tcW w:w="5868" w:type="dxa"/>
          </w:tcPr>
          <w:p w:rsidR="00D7630B" w:rsidRPr="00D7630B" w:rsidRDefault="00D7630B" w:rsidP="00D7630B">
            <w:pPr>
              <w:ind w:firstLine="720"/>
              <w:jc w:val="both"/>
            </w:pPr>
            <w:r w:rsidRPr="00D7630B">
              <w:t>по животноводству</w:t>
            </w:r>
          </w:p>
        </w:tc>
        <w:tc>
          <w:tcPr>
            <w:tcW w:w="1980" w:type="dxa"/>
          </w:tcPr>
          <w:p w:rsidR="00D7630B" w:rsidRPr="00D7630B" w:rsidRDefault="00D7630B" w:rsidP="00987E15">
            <w:pPr>
              <w:jc w:val="right"/>
            </w:pPr>
            <w:r w:rsidRPr="00D7630B">
              <w:t>-</w:t>
            </w:r>
            <w:r w:rsidR="00987E15">
              <w:t>23977</w:t>
            </w:r>
          </w:p>
        </w:tc>
        <w:tc>
          <w:tcPr>
            <w:tcW w:w="1723" w:type="dxa"/>
          </w:tcPr>
          <w:p w:rsidR="00D7630B" w:rsidRPr="00D7630B" w:rsidRDefault="00987E15" w:rsidP="0009683C">
            <w:pPr>
              <w:jc w:val="right"/>
            </w:pPr>
            <w:r>
              <w:t>-15098</w:t>
            </w:r>
          </w:p>
        </w:tc>
      </w:tr>
      <w:tr w:rsidR="00D7630B" w:rsidRPr="00D7630B" w:rsidTr="00C5630C">
        <w:tc>
          <w:tcPr>
            <w:tcW w:w="5868" w:type="dxa"/>
          </w:tcPr>
          <w:p w:rsidR="00D7630B" w:rsidRPr="00D7630B" w:rsidRDefault="00D7630B" w:rsidP="00D7630B">
            <w:pPr>
              <w:ind w:firstLine="360"/>
              <w:jc w:val="both"/>
            </w:pPr>
          </w:p>
        </w:tc>
        <w:tc>
          <w:tcPr>
            <w:tcW w:w="1980" w:type="dxa"/>
          </w:tcPr>
          <w:p w:rsidR="00D7630B" w:rsidRPr="00D7630B" w:rsidRDefault="00D7630B" w:rsidP="00D7630B">
            <w:pPr>
              <w:jc w:val="right"/>
            </w:pPr>
          </w:p>
        </w:tc>
        <w:tc>
          <w:tcPr>
            <w:tcW w:w="1723" w:type="dxa"/>
            <w:shd w:val="clear" w:color="auto" w:fill="FF0000"/>
          </w:tcPr>
          <w:p w:rsidR="00D7630B" w:rsidRPr="00D7630B" w:rsidRDefault="00D7630B" w:rsidP="00D7630B">
            <w:pPr>
              <w:jc w:val="right"/>
            </w:pPr>
          </w:p>
        </w:tc>
      </w:tr>
    </w:tbl>
    <w:p w:rsidR="00D7630B" w:rsidRPr="00D7630B" w:rsidRDefault="00D7630B" w:rsidP="00C5630C">
      <w:pPr>
        <w:jc w:val="right"/>
      </w:pPr>
    </w:p>
    <w:tbl>
      <w:tblPr>
        <w:tblW w:w="0" w:type="auto"/>
        <w:tblLook w:val="01E0" w:firstRow="1" w:lastRow="1" w:firstColumn="1" w:lastColumn="1" w:noHBand="0" w:noVBand="0"/>
      </w:tblPr>
      <w:tblGrid>
        <w:gridCol w:w="5868"/>
        <w:gridCol w:w="1980"/>
        <w:gridCol w:w="1723"/>
      </w:tblGrid>
      <w:tr w:rsidR="00D7630B" w:rsidRPr="00D7630B" w:rsidTr="00C5630C">
        <w:tc>
          <w:tcPr>
            <w:tcW w:w="5868" w:type="dxa"/>
          </w:tcPr>
          <w:p w:rsidR="00D7630B" w:rsidRPr="00D7630B" w:rsidRDefault="00D7630B" w:rsidP="00D7630B">
            <w:pPr>
              <w:ind w:firstLine="180"/>
              <w:jc w:val="both"/>
            </w:pPr>
            <w:r w:rsidRPr="00D7630B">
              <w:t>Прочие доходы</w:t>
            </w:r>
          </w:p>
        </w:tc>
        <w:tc>
          <w:tcPr>
            <w:tcW w:w="1980" w:type="dxa"/>
          </w:tcPr>
          <w:p w:rsidR="00D7630B" w:rsidRPr="00D7630B" w:rsidRDefault="009A4275" w:rsidP="009A4275">
            <w:pPr>
              <w:jc w:val="right"/>
            </w:pPr>
            <w:r>
              <w:t>101850</w:t>
            </w:r>
          </w:p>
        </w:tc>
        <w:tc>
          <w:tcPr>
            <w:tcW w:w="1723" w:type="dxa"/>
          </w:tcPr>
          <w:p w:rsidR="00D7630B" w:rsidRPr="00D7630B" w:rsidRDefault="00C5630C" w:rsidP="009A4275">
            <w:pPr>
              <w:jc w:val="right"/>
            </w:pPr>
            <w:r>
              <w:t>+</w:t>
            </w:r>
            <w:r w:rsidR="009A4275">
              <w:t>61889</w:t>
            </w:r>
          </w:p>
        </w:tc>
      </w:tr>
      <w:tr w:rsidR="00D7630B" w:rsidRPr="00D7630B" w:rsidTr="00C5630C">
        <w:tc>
          <w:tcPr>
            <w:tcW w:w="5868" w:type="dxa"/>
          </w:tcPr>
          <w:p w:rsidR="00D7630B" w:rsidRPr="00D7630B" w:rsidRDefault="00D7630B" w:rsidP="00D7630B">
            <w:pPr>
              <w:ind w:firstLine="360"/>
              <w:jc w:val="both"/>
            </w:pPr>
            <w:r w:rsidRPr="00D7630B">
              <w:t xml:space="preserve">в </w:t>
            </w:r>
            <w:proofErr w:type="spellStart"/>
            <w:r w:rsidRPr="00D7630B">
              <w:t>т.ч</w:t>
            </w:r>
            <w:proofErr w:type="spellEnd"/>
            <w:r w:rsidRPr="00D7630B">
              <w:t>. от реализации ОС</w:t>
            </w:r>
          </w:p>
        </w:tc>
        <w:tc>
          <w:tcPr>
            <w:tcW w:w="1980" w:type="dxa"/>
          </w:tcPr>
          <w:p w:rsidR="00D7630B" w:rsidRPr="00D7630B" w:rsidRDefault="009A4275" w:rsidP="00D7630B">
            <w:pPr>
              <w:jc w:val="right"/>
            </w:pPr>
            <w:r>
              <w:t>78244</w:t>
            </w:r>
          </w:p>
        </w:tc>
        <w:tc>
          <w:tcPr>
            <w:tcW w:w="1723" w:type="dxa"/>
            <w:shd w:val="clear" w:color="auto" w:fill="FF0000"/>
          </w:tcPr>
          <w:p w:rsidR="00D7630B" w:rsidRPr="00D7630B" w:rsidRDefault="009A4275" w:rsidP="00D7630B">
            <w:pPr>
              <w:jc w:val="right"/>
            </w:pPr>
            <w:r>
              <w:t>+70157</w:t>
            </w:r>
          </w:p>
        </w:tc>
      </w:tr>
      <w:tr w:rsidR="00D7630B" w:rsidRPr="00D7630B" w:rsidTr="00C5630C">
        <w:tc>
          <w:tcPr>
            <w:tcW w:w="5868" w:type="dxa"/>
          </w:tcPr>
          <w:p w:rsidR="00D7630B" w:rsidRPr="00D7630B" w:rsidRDefault="00D7630B" w:rsidP="00D7630B">
            <w:pPr>
              <w:ind w:firstLine="360"/>
              <w:jc w:val="both"/>
            </w:pPr>
            <w:r w:rsidRPr="00D7630B">
              <w:t>господдержка</w:t>
            </w:r>
          </w:p>
        </w:tc>
        <w:tc>
          <w:tcPr>
            <w:tcW w:w="1980" w:type="dxa"/>
          </w:tcPr>
          <w:p w:rsidR="00D7630B" w:rsidRPr="00D7630B" w:rsidRDefault="009A4275" w:rsidP="00D7630B">
            <w:pPr>
              <w:jc w:val="right"/>
            </w:pPr>
            <w:r>
              <w:t>23050</w:t>
            </w:r>
          </w:p>
        </w:tc>
        <w:tc>
          <w:tcPr>
            <w:tcW w:w="1723" w:type="dxa"/>
          </w:tcPr>
          <w:p w:rsidR="00D7630B" w:rsidRPr="00D7630B" w:rsidRDefault="009A4275" w:rsidP="0009683C">
            <w:pPr>
              <w:jc w:val="right"/>
            </w:pPr>
            <w:r>
              <w:t>-8217</w:t>
            </w:r>
          </w:p>
        </w:tc>
      </w:tr>
      <w:tr w:rsidR="00D7630B" w:rsidRPr="00D7630B" w:rsidTr="00C5630C">
        <w:tc>
          <w:tcPr>
            <w:tcW w:w="5868" w:type="dxa"/>
          </w:tcPr>
          <w:p w:rsidR="00D7630B" w:rsidRPr="00D7630B" w:rsidRDefault="00D7630B" w:rsidP="00D7630B">
            <w:pPr>
              <w:ind w:firstLine="180"/>
              <w:jc w:val="both"/>
            </w:pPr>
            <w:r w:rsidRPr="00D7630B">
              <w:t>Прочие расходы</w:t>
            </w:r>
          </w:p>
        </w:tc>
        <w:tc>
          <w:tcPr>
            <w:tcW w:w="1980" w:type="dxa"/>
          </w:tcPr>
          <w:p w:rsidR="00D7630B" w:rsidRPr="00D7630B" w:rsidRDefault="009A4275" w:rsidP="00D7630B">
            <w:pPr>
              <w:jc w:val="right"/>
            </w:pPr>
            <w:r>
              <w:t>57640</w:t>
            </w:r>
          </w:p>
        </w:tc>
        <w:tc>
          <w:tcPr>
            <w:tcW w:w="1723" w:type="dxa"/>
          </w:tcPr>
          <w:p w:rsidR="00D7630B" w:rsidRPr="00D7630B" w:rsidRDefault="009A4275" w:rsidP="000C3F0D">
            <w:pPr>
              <w:jc w:val="right"/>
            </w:pPr>
            <w:r>
              <w:t>+33421</w:t>
            </w:r>
          </w:p>
        </w:tc>
      </w:tr>
      <w:tr w:rsidR="00D7630B" w:rsidRPr="00D7630B" w:rsidTr="00C5630C">
        <w:tc>
          <w:tcPr>
            <w:tcW w:w="5868" w:type="dxa"/>
          </w:tcPr>
          <w:p w:rsidR="00D7630B" w:rsidRPr="00D7630B" w:rsidRDefault="00D7630B" w:rsidP="00D7630B">
            <w:pPr>
              <w:ind w:firstLine="360"/>
              <w:jc w:val="both"/>
            </w:pPr>
            <w:r w:rsidRPr="00D7630B">
              <w:t>В т. ч.</w:t>
            </w:r>
          </w:p>
        </w:tc>
        <w:tc>
          <w:tcPr>
            <w:tcW w:w="1980" w:type="dxa"/>
          </w:tcPr>
          <w:p w:rsidR="00D7630B" w:rsidRPr="00D7630B" w:rsidRDefault="00D7630B" w:rsidP="00D7630B">
            <w:pPr>
              <w:jc w:val="right"/>
            </w:pPr>
          </w:p>
        </w:tc>
        <w:tc>
          <w:tcPr>
            <w:tcW w:w="1723" w:type="dxa"/>
            <w:shd w:val="clear" w:color="auto" w:fill="FF0000"/>
          </w:tcPr>
          <w:p w:rsidR="00D7630B" w:rsidRPr="00D7630B" w:rsidRDefault="00D7630B" w:rsidP="00D7630B">
            <w:pPr>
              <w:jc w:val="right"/>
            </w:pPr>
          </w:p>
        </w:tc>
      </w:tr>
      <w:tr w:rsidR="00D7630B" w:rsidRPr="00D7630B" w:rsidTr="00C5630C">
        <w:tc>
          <w:tcPr>
            <w:tcW w:w="5868" w:type="dxa"/>
          </w:tcPr>
          <w:p w:rsidR="00D7630B" w:rsidRPr="00D7630B" w:rsidRDefault="00D7630B" w:rsidP="00D7630B">
            <w:pPr>
              <w:jc w:val="both"/>
            </w:pPr>
          </w:p>
        </w:tc>
        <w:tc>
          <w:tcPr>
            <w:tcW w:w="1980" w:type="dxa"/>
          </w:tcPr>
          <w:p w:rsidR="00D7630B" w:rsidRPr="00D7630B" w:rsidRDefault="00D7630B" w:rsidP="00D7630B">
            <w:pPr>
              <w:jc w:val="right"/>
            </w:pPr>
          </w:p>
        </w:tc>
        <w:tc>
          <w:tcPr>
            <w:tcW w:w="1723" w:type="dxa"/>
            <w:shd w:val="clear" w:color="auto" w:fill="FF0000"/>
          </w:tcPr>
          <w:p w:rsidR="00D7630B" w:rsidRPr="00D7630B" w:rsidRDefault="00D7630B" w:rsidP="00D7630B">
            <w:pPr>
              <w:jc w:val="right"/>
            </w:pPr>
          </w:p>
        </w:tc>
      </w:tr>
      <w:tr w:rsidR="00D7630B" w:rsidRPr="00D7630B" w:rsidTr="00C5630C">
        <w:tc>
          <w:tcPr>
            <w:tcW w:w="5868" w:type="dxa"/>
          </w:tcPr>
          <w:p w:rsidR="00D7630B" w:rsidRPr="00D7630B" w:rsidRDefault="00D7630B" w:rsidP="00D7630B">
            <w:pPr>
              <w:ind w:firstLine="360"/>
              <w:jc w:val="both"/>
            </w:pPr>
            <w:r w:rsidRPr="00D7630B">
              <w:t>Проценты за кредит</w:t>
            </w:r>
          </w:p>
        </w:tc>
        <w:tc>
          <w:tcPr>
            <w:tcW w:w="1980" w:type="dxa"/>
          </w:tcPr>
          <w:p w:rsidR="00D7630B" w:rsidRPr="00D7630B" w:rsidRDefault="000C3F0D" w:rsidP="009A4275">
            <w:pPr>
              <w:jc w:val="right"/>
            </w:pPr>
            <w:r>
              <w:t>2</w:t>
            </w:r>
            <w:r w:rsidR="009A4275">
              <w:t>3874</w:t>
            </w:r>
          </w:p>
        </w:tc>
        <w:tc>
          <w:tcPr>
            <w:tcW w:w="1723" w:type="dxa"/>
            <w:shd w:val="clear" w:color="auto" w:fill="FF0000"/>
          </w:tcPr>
          <w:p w:rsidR="00D7630B" w:rsidRPr="00D7630B" w:rsidRDefault="009A4275" w:rsidP="00D7630B">
            <w:pPr>
              <w:jc w:val="right"/>
            </w:pPr>
            <w:r>
              <w:t>+2925</w:t>
            </w:r>
          </w:p>
        </w:tc>
      </w:tr>
      <w:tr w:rsidR="00D7630B" w:rsidRPr="00D7630B" w:rsidTr="00C5630C">
        <w:tc>
          <w:tcPr>
            <w:tcW w:w="5868" w:type="dxa"/>
          </w:tcPr>
          <w:p w:rsidR="00D7630B" w:rsidRPr="00D7630B" w:rsidRDefault="000C3F0D" w:rsidP="00D7630B">
            <w:pPr>
              <w:ind w:firstLine="360"/>
              <w:jc w:val="both"/>
            </w:pPr>
            <w:r>
              <w:t>Страхование</w:t>
            </w:r>
            <w:r w:rsidR="00D7630B" w:rsidRPr="00D7630B">
              <w:t xml:space="preserve"> имущества</w:t>
            </w:r>
          </w:p>
        </w:tc>
        <w:tc>
          <w:tcPr>
            <w:tcW w:w="1980" w:type="dxa"/>
          </w:tcPr>
          <w:p w:rsidR="00D7630B" w:rsidRPr="00D7630B" w:rsidRDefault="009A4275" w:rsidP="000C3F0D">
            <w:pPr>
              <w:jc w:val="right"/>
            </w:pPr>
            <w:r>
              <w:t>620</w:t>
            </w:r>
          </w:p>
        </w:tc>
        <w:tc>
          <w:tcPr>
            <w:tcW w:w="1723" w:type="dxa"/>
            <w:shd w:val="clear" w:color="auto" w:fill="FF0000"/>
          </w:tcPr>
          <w:p w:rsidR="00D7630B" w:rsidRPr="00D7630B" w:rsidRDefault="009A4275" w:rsidP="00D7630B">
            <w:pPr>
              <w:jc w:val="right"/>
            </w:pPr>
            <w:r>
              <w:t>+299</w:t>
            </w:r>
          </w:p>
        </w:tc>
      </w:tr>
      <w:tr w:rsidR="00D7630B" w:rsidRPr="00D7630B" w:rsidTr="00C5630C">
        <w:tc>
          <w:tcPr>
            <w:tcW w:w="5868" w:type="dxa"/>
          </w:tcPr>
          <w:p w:rsidR="00D7630B" w:rsidRPr="00D7630B" w:rsidRDefault="00D7630B" w:rsidP="00D7630B">
            <w:pPr>
              <w:ind w:firstLine="360"/>
              <w:jc w:val="both"/>
            </w:pPr>
            <w:r w:rsidRPr="00D7630B">
              <w:t>Реализация основных средств</w:t>
            </w:r>
          </w:p>
        </w:tc>
        <w:tc>
          <w:tcPr>
            <w:tcW w:w="1980" w:type="dxa"/>
          </w:tcPr>
          <w:p w:rsidR="00D7630B" w:rsidRPr="00D7630B" w:rsidRDefault="009A4275" w:rsidP="000C3F0D">
            <w:pPr>
              <w:jc w:val="right"/>
            </w:pPr>
            <w:r>
              <w:t>8597</w:t>
            </w:r>
          </w:p>
        </w:tc>
        <w:tc>
          <w:tcPr>
            <w:tcW w:w="1723" w:type="dxa"/>
            <w:shd w:val="clear" w:color="auto" w:fill="FF0000"/>
          </w:tcPr>
          <w:p w:rsidR="00D7630B" w:rsidRPr="00D7630B" w:rsidRDefault="009A4275" w:rsidP="00D7630B">
            <w:pPr>
              <w:jc w:val="right"/>
            </w:pPr>
            <w:r>
              <w:t>+7593</w:t>
            </w:r>
          </w:p>
        </w:tc>
      </w:tr>
      <w:tr w:rsidR="00D7630B" w:rsidRPr="00D7630B" w:rsidTr="00C5630C">
        <w:tc>
          <w:tcPr>
            <w:tcW w:w="5868" w:type="dxa"/>
            <w:shd w:val="clear" w:color="auto" w:fill="FF0000"/>
          </w:tcPr>
          <w:p w:rsidR="00D7630B" w:rsidRPr="00D7630B" w:rsidRDefault="00D7630B" w:rsidP="00D7630B">
            <w:pPr>
              <w:jc w:val="both"/>
            </w:pPr>
          </w:p>
        </w:tc>
        <w:tc>
          <w:tcPr>
            <w:tcW w:w="1980" w:type="dxa"/>
            <w:shd w:val="clear" w:color="auto" w:fill="FF0000"/>
          </w:tcPr>
          <w:p w:rsidR="00D7630B" w:rsidRPr="00D7630B" w:rsidRDefault="00D7630B" w:rsidP="00D7630B">
            <w:pPr>
              <w:jc w:val="right"/>
            </w:pPr>
          </w:p>
        </w:tc>
        <w:tc>
          <w:tcPr>
            <w:tcW w:w="1723" w:type="dxa"/>
            <w:shd w:val="clear" w:color="auto" w:fill="FF0000"/>
          </w:tcPr>
          <w:p w:rsidR="00D7630B" w:rsidRPr="00D7630B" w:rsidRDefault="00D7630B" w:rsidP="00D7630B">
            <w:pPr>
              <w:jc w:val="right"/>
            </w:pPr>
          </w:p>
        </w:tc>
      </w:tr>
      <w:tr w:rsidR="00D7630B" w:rsidRPr="00D7630B" w:rsidTr="00C5630C">
        <w:tc>
          <w:tcPr>
            <w:tcW w:w="5868" w:type="dxa"/>
            <w:shd w:val="clear" w:color="auto" w:fill="FF0000"/>
          </w:tcPr>
          <w:p w:rsidR="00D7630B" w:rsidRPr="00D7630B" w:rsidRDefault="00D7630B" w:rsidP="00D7630B">
            <w:pPr>
              <w:ind w:firstLine="360"/>
              <w:jc w:val="both"/>
            </w:pPr>
          </w:p>
        </w:tc>
        <w:tc>
          <w:tcPr>
            <w:tcW w:w="1980" w:type="dxa"/>
            <w:shd w:val="clear" w:color="auto" w:fill="FF0000"/>
          </w:tcPr>
          <w:p w:rsidR="00D7630B" w:rsidRPr="00D7630B" w:rsidRDefault="00D7630B" w:rsidP="00D7630B">
            <w:pPr>
              <w:jc w:val="right"/>
            </w:pPr>
          </w:p>
        </w:tc>
        <w:tc>
          <w:tcPr>
            <w:tcW w:w="1723" w:type="dxa"/>
            <w:shd w:val="clear" w:color="auto" w:fill="FF0000"/>
          </w:tcPr>
          <w:p w:rsidR="00D7630B" w:rsidRPr="00D7630B" w:rsidRDefault="00D7630B" w:rsidP="00D7630B">
            <w:pPr>
              <w:jc w:val="right"/>
            </w:pPr>
          </w:p>
        </w:tc>
      </w:tr>
    </w:tbl>
    <w:p w:rsidR="00D7630B" w:rsidRPr="00D7630B" w:rsidRDefault="00D7630B" w:rsidP="00D7630B">
      <w:r w:rsidRPr="00D7630B">
        <w:t xml:space="preserve">      </w:t>
      </w:r>
    </w:p>
    <w:tbl>
      <w:tblPr>
        <w:tblW w:w="0" w:type="auto"/>
        <w:tblBorders>
          <w:bottom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Pr>
          <w:p w:rsidR="00D7630B" w:rsidRPr="00D7630B" w:rsidRDefault="00D7630B" w:rsidP="00D7630B">
            <w:pPr>
              <w:ind w:firstLine="180"/>
              <w:jc w:val="both"/>
            </w:pPr>
            <w:r w:rsidRPr="00D7630B">
              <w:t>Чистая прибыль</w:t>
            </w:r>
          </w:p>
        </w:tc>
        <w:tc>
          <w:tcPr>
            <w:tcW w:w="1980" w:type="dxa"/>
          </w:tcPr>
          <w:p w:rsidR="00D7630B" w:rsidRPr="00D7630B" w:rsidRDefault="009A4275" w:rsidP="00D7630B">
            <w:pPr>
              <w:jc w:val="right"/>
            </w:pPr>
            <w:r>
              <w:t>68706</w:t>
            </w:r>
          </w:p>
        </w:tc>
        <w:tc>
          <w:tcPr>
            <w:tcW w:w="1723" w:type="dxa"/>
          </w:tcPr>
          <w:p w:rsidR="00D7630B" w:rsidRPr="00D7630B" w:rsidRDefault="009A4275" w:rsidP="00D7630B">
            <w:pPr>
              <w:jc w:val="right"/>
            </w:pPr>
            <w:r>
              <w:t>+68309</w:t>
            </w:r>
          </w:p>
        </w:tc>
      </w:tr>
      <w:tr w:rsidR="00D7630B" w:rsidRPr="00D7630B" w:rsidTr="00C5630C">
        <w:tblPrEx>
          <w:tblBorders>
            <w:bottom w:val="none" w:sz="0" w:space="0" w:color="auto"/>
          </w:tblBorders>
        </w:tblPrEx>
        <w:tc>
          <w:tcPr>
            <w:tcW w:w="5868" w:type="dxa"/>
          </w:tcPr>
          <w:p w:rsidR="00D7630B" w:rsidRPr="00D7630B" w:rsidRDefault="00D7630B" w:rsidP="00D7630B">
            <w:pPr>
              <w:ind w:firstLine="180"/>
              <w:jc w:val="both"/>
            </w:pPr>
            <w:r w:rsidRPr="00D7630B">
              <w:t>Чистые активы</w:t>
            </w:r>
          </w:p>
        </w:tc>
        <w:tc>
          <w:tcPr>
            <w:tcW w:w="1980" w:type="dxa"/>
          </w:tcPr>
          <w:p w:rsidR="00D7630B" w:rsidRPr="00D7630B" w:rsidRDefault="009A4275" w:rsidP="000C3F0D">
            <w:pPr>
              <w:jc w:val="right"/>
            </w:pPr>
            <w:r>
              <w:t>173109</w:t>
            </w:r>
          </w:p>
        </w:tc>
        <w:tc>
          <w:tcPr>
            <w:tcW w:w="1723" w:type="dxa"/>
          </w:tcPr>
          <w:p w:rsidR="00D7630B" w:rsidRPr="00D7630B" w:rsidRDefault="009A4275" w:rsidP="00D7630B">
            <w:pPr>
              <w:jc w:val="right"/>
            </w:pPr>
            <w:r>
              <w:t>+63446</w:t>
            </w:r>
          </w:p>
        </w:tc>
      </w:tr>
    </w:tbl>
    <w:p w:rsidR="00D7630B" w:rsidRPr="00D7630B" w:rsidRDefault="00D7630B" w:rsidP="00D7630B"/>
    <w:tbl>
      <w:tblPr>
        <w:tblW w:w="0" w:type="auto"/>
        <w:tblLook w:val="01E0" w:firstRow="1" w:lastRow="1" w:firstColumn="1" w:lastColumn="1" w:noHBand="0" w:noVBand="0"/>
      </w:tblPr>
      <w:tblGrid>
        <w:gridCol w:w="5868"/>
        <w:gridCol w:w="1980"/>
        <w:gridCol w:w="1723"/>
      </w:tblGrid>
      <w:tr w:rsidR="00D7630B" w:rsidRPr="00D7630B" w:rsidTr="00C5630C">
        <w:tc>
          <w:tcPr>
            <w:tcW w:w="5868" w:type="dxa"/>
          </w:tcPr>
          <w:p w:rsidR="00D7630B" w:rsidRPr="00D7630B" w:rsidRDefault="00D7630B" w:rsidP="00D7630B">
            <w:pPr>
              <w:ind w:firstLine="180"/>
              <w:jc w:val="both"/>
            </w:pPr>
            <w:r w:rsidRPr="00D7630B">
              <w:t>Долгосрочные кредиты, займы</w:t>
            </w:r>
          </w:p>
        </w:tc>
        <w:tc>
          <w:tcPr>
            <w:tcW w:w="1980" w:type="dxa"/>
          </w:tcPr>
          <w:p w:rsidR="00D7630B" w:rsidRPr="00D7630B" w:rsidRDefault="009A4275" w:rsidP="000C3F0D">
            <w:pPr>
              <w:jc w:val="right"/>
            </w:pPr>
            <w:r>
              <w:t>122144</w:t>
            </w:r>
          </w:p>
        </w:tc>
        <w:tc>
          <w:tcPr>
            <w:tcW w:w="1723" w:type="dxa"/>
          </w:tcPr>
          <w:p w:rsidR="00D7630B" w:rsidRPr="00D7630B" w:rsidRDefault="009A4275" w:rsidP="000C3F0D">
            <w:pPr>
              <w:jc w:val="right"/>
            </w:pPr>
            <w:r>
              <w:t>-11863</w:t>
            </w:r>
          </w:p>
        </w:tc>
      </w:tr>
      <w:tr w:rsidR="00D7630B" w:rsidRPr="00D7630B" w:rsidTr="00C5630C">
        <w:tc>
          <w:tcPr>
            <w:tcW w:w="5868" w:type="dxa"/>
          </w:tcPr>
          <w:p w:rsidR="00D7630B" w:rsidRPr="00D7630B" w:rsidRDefault="00D7630B" w:rsidP="00D7630B">
            <w:pPr>
              <w:ind w:firstLine="180"/>
              <w:jc w:val="both"/>
            </w:pPr>
            <w:r w:rsidRPr="00D7630B">
              <w:t>Кредиторская задолженность</w:t>
            </w:r>
          </w:p>
        </w:tc>
        <w:tc>
          <w:tcPr>
            <w:tcW w:w="1980" w:type="dxa"/>
          </w:tcPr>
          <w:p w:rsidR="00D7630B" w:rsidRPr="00D7630B" w:rsidRDefault="009A4275" w:rsidP="00D7630B">
            <w:pPr>
              <w:jc w:val="right"/>
            </w:pPr>
            <w:r>
              <w:t>48181</w:t>
            </w:r>
          </w:p>
        </w:tc>
        <w:tc>
          <w:tcPr>
            <w:tcW w:w="1723" w:type="dxa"/>
          </w:tcPr>
          <w:p w:rsidR="00D7630B" w:rsidRPr="00D7630B" w:rsidRDefault="009A4275" w:rsidP="00C5630C">
            <w:pPr>
              <w:jc w:val="right"/>
            </w:pPr>
            <w:r>
              <w:t>+31168</w:t>
            </w:r>
          </w:p>
        </w:tc>
      </w:tr>
      <w:tr w:rsidR="00D7630B" w:rsidRPr="00D7630B" w:rsidTr="00C5630C">
        <w:tc>
          <w:tcPr>
            <w:tcW w:w="5868" w:type="dxa"/>
          </w:tcPr>
          <w:p w:rsidR="00D7630B" w:rsidRPr="00D7630B" w:rsidRDefault="00D7630B" w:rsidP="00D7630B">
            <w:pPr>
              <w:ind w:firstLine="180"/>
              <w:jc w:val="both"/>
            </w:pPr>
            <w:r w:rsidRPr="00D7630B">
              <w:t>Дебиторская задолженность</w:t>
            </w:r>
          </w:p>
        </w:tc>
        <w:tc>
          <w:tcPr>
            <w:tcW w:w="1980" w:type="dxa"/>
          </w:tcPr>
          <w:p w:rsidR="00D7630B" w:rsidRPr="00D7630B" w:rsidRDefault="009A4275" w:rsidP="00D7630B">
            <w:pPr>
              <w:jc w:val="right"/>
            </w:pPr>
            <w:r>
              <w:t>7853</w:t>
            </w:r>
          </w:p>
        </w:tc>
        <w:tc>
          <w:tcPr>
            <w:tcW w:w="1723" w:type="dxa"/>
          </w:tcPr>
          <w:p w:rsidR="00D7630B" w:rsidRPr="00D7630B" w:rsidRDefault="009A4275" w:rsidP="00AD0B22">
            <w:pPr>
              <w:jc w:val="right"/>
            </w:pPr>
            <w:r>
              <w:t>+1404</w:t>
            </w:r>
          </w:p>
        </w:tc>
      </w:tr>
    </w:tbl>
    <w:p w:rsidR="00D7630B" w:rsidRPr="00D7630B" w:rsidRDefault="00D7630B" w:rsidP="00D7630B"/>
    <w:tbl>
      <w:tblPr>
        <w:tblW w:w="0" w:type="auto"/>
        <w:tblLook w:val="01E0" w:firstRow="1" w:lastRow="1" w:firstColumn="1" w:lastColumn="1" w:noHBand="0" w:noVBand="0"/>
      </w:tblPr>
      <w:tblGrid>
        <w:gridCol w:w="5868"/>
        <w:gridCol w:w="1980"/>
        <w:gridCol w:w="1723"/>
      </w:tblGrid>
      <w:tr w:rsidR="00D7630B" w:rsidRPr="00D7630B" w:rsidTr="00C5630C">
        <w:tc>
          <w:tcPr>
            <w:tcW w:w="5868" w:type="dxa"/>
          </w:tcPr>
          <w:p w:rsidR="00D7630B" w:rsidRPr="00D7630B" w:rsidRDefault="00D7630B" w:rsidP="00D7630B">
            <w:pPr>
              <w:ind w:firstLine="180"/>
              <w:jc w:val="both"/>
            </w:pPr>
            <w:r w:rsidRPr="00D7630B">
              <w:t>Среднегодовая численность работников</w:t>
            </w:r>
          </w:p>
        </w:tc>
        <w:tc>
          <w:tcPr>
            <w:tcW w:w="1980" w:type="dxa"/>
          </w:tcPr>
          <w:p w:rsidR="00D7630B" w:rsidRPr="00D7630B" w:rsidRDefault="00D7630B" w:rsidP="009A4275">
            <w:pPr>
              <w:jc w:val="right"/>
            </w:pPr>
            <w:r w:rsidRPr="00D7630B">
              <w:t>1</w:t>
            </w:r>
            <w:r w:rsidR="009A4275">
              <w:t>53</w:t>
            </w:r>
            <w:r w:rsidRPr="00D7630B">
              <w:t xml:space="preserve"> чел</w:t>
            </w:r>
          </w:p>
        </w:tc>
        <w:tc>
          <w:tcPr>
            <w:tcW w:w="1723" w:type="dxa"/>
            <w:shd w:val="clear" w:color="auto" w:fill="FF0000"/>
          </w:tcPr>
          <w:p w:rsidR="00D7630B" w:rsidRPr="00D7630B" w:rsidRDefault="00D7630B" w:rsidP="009A4275">
            <w:pPr>
              <w:jc w:val="right"/>
            </w:pPr>
            <w:r w:rsidRPr="00D7630B">
              <w:t>-</w:t>
            </w:r>
            <w:r w:rsidR="009A4275">
              <w:t>16</w:t>
            </w:r>
          </w:p>
        </w:tc>
      </w:tr>
      <w:tr w:rsidR="00D7630B" w:rsidRPr="00D7630B" w:rsidTr="00C5630C">
        <w:tc>
          <w:tcPr>
            <w:tcW w:w="5868" w:type="dxa"/>
          </w:tcPr>
          <w:p w:rsidR="00D7630B" w:rsidRPr="00D7630B" w:rsidRDefault="00D7630B" w:rsidP="00D7630B">
            <w:pPr>
              <w:ind w:firstLine="180"/>
              <w:jc w:val="both"/>
            </w:pPr>
            <w:r w:rsidRPr="00D7630B">
              <w:t>Производительность труда</w:t>
            </w:r>
          </w:p>
        </w:tc>
        <w:tc>
          <w:tcPr>
            <w:tcW w:w="1980" w:type="dxa"/>
          </w:tcPr>
          <w:p w:rsidR="00D7630B" w:rsidRPr="00D7630B" w:rsidRDefault="009A4275" w:rsidP="00D7630B">
            <w:pPr>
              <w:jc w:val="right"/>
            </w:pPr>
            <w:r>
              <w:t>941</w:t>
            </w:r>
          </w:p>
        </w:tc>
        <w:tc>
          <w:tcPr>
            <w:tcW w:w="1723" w:type="dxa"/>
            <w:shd w:val="clear" w:color="auto" w:fill="FF0000"/>
          </w:tcPr>
          <w:p w:rsidR="00D7630B" w:rsidRPr="00D7630B" w:rsidRDefault="009A4275" w:rsidP="00AD0B22">
            <w:pPr>
              <w:jc w:val="right"/>
            </w:pPr>
            <w:r>
              <w:t>+435</w:t>
            </w:r>
          </w:p>
        </w:tc>
      </w:tr>
    </w:tbl>
    <w:p w:rsidR="00D7630B" w:rsidRPr="00D7630B" w:rsidRDefault="00D7630B" w:rsidP="00D7630B">
      <w:pPr>
        <w:ind w:firstLine="720"/>
        <w:jc w:val="both"/>
      </w:pPr>
    </w:p>
    <w:p w:rsidR="00D7630B" w:rsidRPr="00D7630B" w:rsidRDefault="00AD0B22" w:rsidP="00D7630B">
      <w:pPr>
        <w:ind w:firstLine="720"/>
        <w:jc w:val="both"/>
      </w:pPr>
      <w:r>
        <w:t>В 20</w:t>
      </w:r>
      <w:r w:rsidR="00751F57">
        <w:t>1</w:t>
      </w:r>
      <w:r w:rsidR="009A4275">
        <w:t>3</w:t>
      </w:r>
      <w:r w:rsidR="00D7630B" w:rsidRPr="00D7630B">
        <w:t xml:space="preserve"> году на приобретение техники было использовано </w:t>
      </w:r>
      <w:r w:rsidR="009A4275">
        <w:t>31086000</w:t>
      </w:r>
      <w:r w:rsidR="00D7630B" w:rsidRPr="00D7630B">
        <w:t xml:space="preserve"> рублей, на формирование основного стада </w:t>
      </w:r>
      <w:r>
        <w:t>2</w:t>
      </w:r>
      <w:r w:rsidR="009A4275">
        <w:t>6972</w:t>
      </w:r>
      <w:r w:rsidR="00D7630B" w:rsidRPr="00D7630B">
        <w:t xml:space="preserve">000 рублей. Приобретены земельные участки на сумму </w:t>
      </w:r>
      <w:r w:rsidR="009A4275">
        <w:t>4204</w:t>
      </w:r>
      <w:r w:rsidR="00D7630B" w:rsidRPr="00D7630B">
        <w:t>000 рублей.</w:t>
      </w:r>
    </w:p>
    <w:p w:rsidR="00D7630B" w:rsidRPr="00D7630B" w:rsidRDefault="00D7630B" w:rsidP="00D7630B">
      <w:pPr>
        <w:ind w:firstLine="720"/>
        <w:jc w:val="both"/>
      </w:pPr>
      <w:r w:rsidRPr="00D7630B">
        <w:t>В 201</w:t>
      </w:r>
      <w:r w:rsidR="009A4275">
        <w:t>3</w:t>
      </w:r>
      <w:r w:rsidRPr="00D7630B">
        <w:t xml:space="preserve"> году на пополнение о</w:t>
      </w:r>
      <w:r w:rsidR="00AD0B22">
        <w:t xml:space="preserve">боротных средств было получено </w:t>
      </w:r>
      <w:r w:rsidR="009A4275">
        <w:t>2</w:t>
      </w:r>
      <w:r w:rsidR="00AD0B22">
        <w:t>0</w:t>
      </w:r>
      <w:r w:rsidRPr="00D7630B">
        <w:t>000</w:t>
      </w:r>
      <w:r w:rsidR="00751F57">
        <w:t>000</w:t>
      </w:r>
      <w:r w:rsidRPr="00D7630B">
        <w:t xml:space="preserve"> рублей.</w:t>
      </w:r>
    </w:p>
    <w:p w:rsidR="00D7630B" w:rsidRPr="00D7630B" w:rsidRDefault="00D7630B" w:rsidP="00D7630B">
      <w:pPr>
        <w:ind w:firstLine="720"/>
        <w:jc w:val="both"/>
      </w:pPr>
      <w:r w:rsidRPr="00D7630B">
        <w:t>По состоянию на 31.12.201</w:t>
      </w:r>
      <w:r w:rsidR="009A4275">
        <w:t>3</w:t>
      </w:r>
      <w:r w:rsidRPr="00D7630B">
        <w:t xml:space="preserve"> г. уставный капитал – 68 тыс. руб.,  количество акционеров 462, в том числе юридические лица 4.</w:t>
      </w:r>
    </w:p>
    <w:p w:rsidR="00D7630B" w:rsidRPr="00D7630B" w:rsidRDefault="00751F57" w:rsidP="00D7630B">
      <w:pPr>
        <w:ind w:firstLine="720"/>
        <w:jc w:val="both"/>
      </w:pPr>
      <w:r>
        <w:t>В 2006 и 201</w:t>
      </w:r>
      <w:r w:rsidR="009A4275">
        <w:t>2</w:t>
      </w:r>
      <w:r w:rsidR="00D7630B" w:rsidRPr="00D7630B">
        <w:t xml:space="preserve"> годах дивиденды не выплачивались.</w:t>
      </w:r>
    </w:p>
    <w:p w:rsidR="00D7630B" w:rsidRPr="00D7630B" w:rsidRDefault="00D7630B" w:rsidP="00D7630B">
      <w:pPr>
        <w:keepNext/>
        <w:spacing w:before="240" w:after="120"/>
        <w:outlineLvl w:val="0"/>
        <w:rPr>
          <w:b/>
          <w:bCs/>
        </w:rPr>
      </w:pPr>
      <w:bookmarkStart w:id="2" w:name="_Toc163472975"/>
      <w:r w:rsidRPr="00D7630B">
        <w:rPr>
          <w:b/>
          <w:bCs/>
        </w:rPr>
        <w:t>Производственные итоги деятельности общества.</w:t>
      </w:r>
      <w:bookmarkEnd w:id="2"/>
    </w:p>
    <w:p w:rsidR="00D7630B" w:rsidRPr="00D7630B" w:rsidRDefault="00D7630B" w:rsidP="00D7630B">
      <w:pPr>
        <w:ind w:firstLine="720"/>
        <w:jc w:val="both"/>
        <w:rPr>
          <w:u w:val="single"/>
        </w:rPr>
      </w:pPr>
      <w:r w:rsidRPr="00D7630B">
        <w:rPr>
          <w:u w:val="single"/>
        </w:rPr>
        <w:t>Растениеводство.</w:t>
      </w:r>
    </w:p>
    <w:tbl>
      <w:tblPr>
        <w:tblW w:w="0" w:type="auto"/>
        <w:tblLook w:val="01E0" w:firstRow="1" w:lastRow="1" w:firstColumn="1" w:lastColumn="1" w:noHBand="0" w:noVBand="0"/>
      </w:tblPr>
      <w:tblGrid>
        <w:gridCol w:w="5868"/>
        <w:gridCol w:w="1980"/>
        <w:gridCol w:w="1723"/>
      </w:tblGrid>
      <w:tr w:rsidR="00D7630B" w:rsidRPr="00D7630B" w:rsidTr="00C5630C">
        <w:tc>
          <w:tcPr>
            <w:tcW w:w="5868" w:type="dxa"/>
            <w:tcBorders>
              <w:bottom w:val="single" w:sz="4" w:space="0" w:color="auto"/>
            </w:tcBorders>
          </w:tcPr>
          <w:p w:rsidR="00D7630B" w:rsidRPr="00D7630B" w:rsidRDefault="00D7630B" w:rsidP="00D7630B">
            <w:r w:rsidRPr="00D7630B">
              <w:t>Наименование показателя</w:t>
            </w:r>
          </w:p>
        </w:tc>
        <w:tc>
          <w:tcPr>
            <w:tcW w:w="1980" w:type="dxa"/>
            <w:tcBorders>
              <w:bottom w:val="single" w:sz="4" w:space="0" w:color="auto"/>
            </w:tcBorders>
          </w:tcPr>
          <w:p w:rsidR="00D7630B" w:rsidRPr="00D7630B" w:rsidRDefault="00D7630B" w:rsidP="009A4275">
            <w:pPr>
              <w:jc w:val="center"/>
            </w:pPr>
            <w:r w:rsidRPr="00D7630B">
              <w:t>201</w:t>
            </w:r>
            <w:r w:rsidR="009A4275">
              <w:t>3</w:t>
            </w:r>
            <w:r w:rsidRPr="00D7630B">
              <w:t>г.</w:t>
            </w:r>
          </w:p>
        </w:tc>
        <w:tc>
          <w:tcPr>
            <w:tcW w:w="1723" w:type="dxa"/>
            <w:tcBorders>
              <w:bottom w:val="single" w:sz="4" w:space="0" w:color="auto"/>
            </w:tcBorders>
          </w:tcPr>
          <w:p w:rsidR="00D7630B" w:rsidRPr="00D7630B" w:rsidRDefault="00D7630B" w:rsidP="009A4275">
            <w:pPr>
              <w:jc w:val="both"/>
            </w:pPr>
            <w:proofErr w:type="spellStart"/>
            <w:r w:rsidRPr="00D7630B">
              <w:t>Изм</w:t>
            </w:r>
            <w:proofErr w:type="spellEnd"/>
            <w:r w:rsidRPr="00D7630B">
              <w:t>-е к 20</w:t>
            </w:r>
            <w:r w:rsidR="000C2841">
              <w:t>1</w:t>
            </w:r>
            <w:r w:rsidR="009A4275">
              <w:t>2</w:t>
            </w:r>
            <w:r w:rsidRPr="00D7630B">
              <w:t>.</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single" w:sz="4" w:space="0" w:color="auto"/>
              <w:left w:val="nil"/>
              <w:bottom w:val="nil"/>
              <w:right w:val="nil"/>
            </w:tcBorders>
          </w:tcPr>
          <w:p w:rsidR="00D7630B" w:rsidRPr="00D7630B" w:rsidRDefault="00D7630B" w:rsidP="00D7630B">
            <w:pPr>
              <w:jc w:val="both"/>
            </w:pPr>
            <w:r w:rsidRPr="00D7630B">
              <w:t xml:space="preserve">Площадь, </w:t>
            </w:r>
            <w:proofErr w:type="gramStart"/>
            <w:r w:rsidRPr="00D7630B">
              <w:t>га</w:t>
            </w:r>
            <w:proofErr w:type="gramEnd"/>
          </w:p>
        </w:tc>
        <w:tc>
          <w:tcPr>
            <w:tcW w:w="1980" w:type="dxa"/>
            <w:tcBorders>
              <w:top w:val="single" w:sz="4" w:space="0" w:color="auto"/>
              <w:left w:val="nil"/>
              <w:bottom w:val="nil"/>
              <w:right w:val="nil"/>
            </w:tcBorders>
            <w:shd w:val="clear" w:color="auto" w:fill="FF0000"/>
          </w:tcPr>
          <w:p w:rsidR="00D7630B" w:rsidRPr="00D7630B" w:rsidRDefault="00D7630B" w:rsidP="00D7630B">
            <w:pPr>
              <w:jc w:val="right"/>
            </w:pPr>
          </w:p>
        </w:tc>
        <w:tc>
          <w:tcPr>
            <w:tcW w:w="1723" w:type="dxa"/>
            <w:tcBorders>
              <w:top w:val="single" w:sz="4" w:space="0" w:color="auto"/>
              <w:left w:val="nil"/>
              <w:bottom w:val="nil"/>
              <w:right w:val="nil"/>
            </w:tcBorders>
            <w:shd w:val="clear" w:color="auto" w:fill="FF0000"/>
          </w:tcPr>
          <w:p w:rsidR="00D7630B" w:rsidRPr="00D7630B" w:rsidRDefault="00D7630B" w:rsidP="00D7630B">
            <w:pPr>
              <w:jc w:val="both"/>
            </w:pP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ind w:firstLine="360"/>
              <w:jc w:val="both"/>
            </w:pPr>
            <w:r w:rsidRPr="00D7630B">
              <w:t>Зерновые</w:t>
            </w:r>
          </w:p>
        </w:tc>
        <w:tc>
          <w:tcPr>
            <w:tcW w:w="1980" w:type="dxa"/>
            <w:tcBorders>
              <w:top w:val="nil"/>
              <w:left w:val="nil"/>
              <w:bottom w:val="nil"/>
              <w:right w:val="nil"/>
            </w:tcBorders>
          </w:tcPr>
          <w:p w:rsidR="00D7630B" w:rsidRPr="00D7630B" w:rsidRDefault="00D7630B" w:rsidP="00D7630B">
            <w:pPr>
              <w:jc w:val="right"/>
            </w:pPr>
            <w:r w:rsidRPr="00D7630B">
              <w:t>1200</w:t>
            </w:r>
          </w:p>
        </w:tc>
        <w:tc>
          <w:tcPr>
            <w:tcW w:w="1723" w:type="dxa"/>
            <w:tcBorders>
              <w:top w:val="nil"/>
              <w:left w:val="nil"/>
              <w:bottom w:val="nil"/>
              <w:right w:val="nil"/>
            </w:tcBorders>
          </w:tcPr>
          <w:p w:rsidR="00D7630B" w:rsidRPr="00D7630B" w:rsidRDefault="00D7630B" w:rsidP="00D7630B">
            <w:pPr>
              <w:jc w:val="right"/>
            </w:pPr>
            <w:r w:rsidRPr="00D7630B">
              <w:t>0</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jc w:val="both"/>
            </w:pPr>
            <w:r w:rsidRPr="00D7630B">
              <w:t xml:space="preserve">      Картофель</w:t>
            </w:r>
          </w:p>
        </w:tc>
        <w:tc>
          <w:tcPr>
            <w:tcW w:w="1980" w:type="dxa"/>
            <w:tcBorders>
              <w:top w:val="nil"/>
              <w:left w:val="nil"/>
              <w:bottom w:val="nil"/>
              <w:right w:val="nil"/>
            </w:tcBorders>
          </w:tcPr>
          <w:p w:rsidR="00D7630B" w:rsidRPr="00D7630B" w:rsidRDefault="00AD0B22" w:rsidP="009A4275">
            <w:pPr>
              <w:jc w:val="right"/>
            </w:pPr>
            <w:r>
              <w:t>2</w:t>
            </w:r>
            <w:r w:rsidR="009A4275">
              <w:t>0</w:t>
            </w:r>
          </w:p>
        </w:tc>
        <w:tc>
          <w:tcPr>
            <w:tcW w:w="1723" w:type="dxa"/>
            <w:tcBorders>
              <w:top w:val="nil"/>
              <w:left w:val="nil"/>
              <w:bottom w:val="nil"/>
              <w:right w:val="nil"/>
            </w:tcBorders>
          </w:tcPr>
          <w:p w:rsidR="00D7630B" w:rsidRPr="00D7630B" w:rsidRDefault="00AD0B22" w:rsidP="009A4275">
            <w:pPr>
              <w:jc w:val="right"/>
            </w:pPr>
            <w:r>
              <w:t>-5</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w:t>
            </w:r>
          </w:p>
        </w:tc>
        <w:tc>
          <w:tcPr>
            <w:tcW w:w="1980" w:type="dxa"/>
            <w:tcBorders>
              <w:top w:val="nil"/>
              <w:left w:val="nil"/>
              <w:bottom w:val="nil"/>
              <w:right w:val="nil"/>
            </w:tcBorders>
          </w:tcPr>
          <w:p w:rsidR="00D7630B" w:rsidRPr="00D7630B" w:rsidRDefault="00D7630B" w:rsidP="009A4275">
            <w:pPr>
              <w:jc w:val="right"/>
            </w:pPr>
            <w:r w:rsidRPr="00D7630B">
              <w:t>1</w:t>
            </w:r>
            <w:r w:rsidR="009A4275">
              <w:t>2</w:t>
            </w:r>
            <w:r w:rsidRPr="00D7630B">
              <w:t>00</w:t>
            </w:r>
          </w:p>
        </w:tc>
        <w:tc>
          <w:tcPr>
            <w:tcW w:w="1723" w:type="dxa"/>
            <w:tcBorders>
              <w:top w:val="nil"/>
              <w:left w:val="nil"/>
              <w:bottom w:val="nil"/>
              <w:right w:val="nil"/>
            </w:tcBorders>
          </w:tcPr>
          <w:p w:rsidR="00D7630B" w:rsidRPr="00D7630B" w:rsidRDefault="009A4275" w:rsidP="00D7630B">
            <w:pPr>
              <w:jc w:val="right"/>
            </w:pPr>
            <w:r>
              <w:t>-10</w:t>
            </w:r>
            <w:r w:rsidR="00AD0B22">
              <w:t>0</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ind w:firstLine="360"/>
              <w:jc w:val="both"/>
            </w:pPr>
            <w:r w:rsidRPr="00D7630B">
              <w:t xml:space="preserve">Однолетние травы </w:t>
            </w:r>
          </w:p>
        </w:tc>
        <w:tc>
          <w:tcPr>
            <w:tcW w:w="1980" w:type="dxa"/>
            <w:tcBorders>
              <w:top w:val="nil"/>
              <w:left w:val="nil"/>
              <w:bottom w:val="nil"/>
              <w:right w:val="nil"/>
            </w:tcBorders>
          </w:tcPr>
          <w:p w:rsidR="00D7630B" w:rsidRPr="00D7630B" w:rsidRDefault="00D7630B" w:rsidP="009A4275">
            <w:pPr>
              <w:jc w:val="right"/>
            </w:pPr>
            <w:r w:rsidRPr="00D7630B">
              <w:t>1</w:t>
            </w:r>
            <w:r w:rsidR="009A4275">
              <w:t>2</w:t>
            </w:r>
            <w:r w:rsidRPr="00D7630B">
              <w:t>0</w:t>
            </w:r>
          </w:p>
        </w:tc>
        <w:tc>
          <w:tcPr>
            <w:tcW w:w="1723" w:type="dxa"/>
            <w:tcBorders>
              <w:top w:val="nil"/>
              <w:left w:val="nil"/>
              <w:bottom w:val="nil"/>
              <w:right w:val="nil"/>
            </w:tcBorders>
          </w:tcPr>
          <w:p w:rsidR="00D7630B" w:rsidRPr="00D7630B" w:rsidRDefault="009A4275" w:rsidP="000C2841">
            <w:pPr>
              <w:jc w:val="right"/>
            </w:pPr>
            <w:r>
              <w:t>+2</w:t>
            </w:r>
            <w:r w:rsidR="00AD0B22">
              <w:t>0</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jc w:val="both"/>
            </w:pPr>
            <w:r w:rsidRPr="00D7630B">
              <w:t xml:space="preserve">      Силосные культуры</w:t>
            </w:r>
          </w:p>
        </w:tc>
        <w:tc>
          <w:tcPr>
            <w:tcW w:w="1980" w:type="dxa"/>
            <w:tcBorders>
              <w:top w:val="nil"/>
              <w:left w:val="nil"/>
              <w:bottom w:val="nil"/>
              <w:right w:val="nil"/>
            </w:tcBorders>
          </w:tcPr>
          <w:p w:rsidR="00D7630B" w:rsidRPr="00D7630B" w:rsidRDefault="009A4275" w:rsidP="00D7630B">
            <w:pPr>
              <w:jc w:val="right"/>
            </w:pPr>
            <w:r>
              <w:t>315</w:t>
            </w:r>
          </w:p>
        </w:tc>
        <w:tc>
          <w:tcPr>
            <w:tcW w:w="1723" w:type="dxa"/>
            <w:tcBorders>
              <w:top w:val="nil"/>
              <w:left w:val="nil"/>
              <w:bottom w:val="nil"/>
              <w:right w:val="nil"/>
            </w:tcBorders>
          </w:tcPr>
          <w:p w:rsidR="00D7630B" w:rsidRPr="00D7630B" w:rsidRDefault="009A4275" w:rsidP="009A4275">
            <w:pPr>
              <w:jc w:val="right"/>
            </w:pPr>
            <w:r>
              <w:t>+115</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ind w:firstLine="360"/>
              <w:jc w:val="both"/>
            </w:pPr>
            <w:r w:rsidRPr="00D7630B">
              <w:t xml:space="preserve"> Сенокосы естественные</w:t>
            </w:r>
          </w:p>
        </w:tc>
        <w:tc>
          <w:tcPr>
            <w:tcW w:w="1980" w:type="dxa"/>
            <w:tcBorders>
              <w:top w:val="nil"/>
              <w:left w:val="nil"/>
              <w:bottom w:val="nil"/>
              <w:right w:val="nil"/>
            </w:tcBorders>
          </w:tcPr>
          <w:p w:rsidR="00D7630B" w:rsidRPr="00D7630B" w:rsidRDefault="00D7630B" w:rsidP="00D7630B">
            <w:pPr>
              <w:jc w:val="right"/>
            </w:pPr>
            <w:r w:rsidRPr="00D7630B">
              <w:t>206</w:t>
            </w:r>
          </w:p>
        </w:tc>
        <w:tc>
          <w:tcPr>
            <w:tcW w:w="1723" w:type="dxa"/>
            <w:tcBorders>
              <w:top w:val="nil"/>
              <w:left w:val="nil"/>
              <w:bottom w:val="nil"/>
              <w:right w:val="nil"/>
            </w:tcBorders>
          </w:tcPr>
          <w:p w:rsidR="00D7630B" w:rsidRPr="00D7630B" w:rsidRDefault="00D7630B" w:rsidP="00D7630B">
            <w:pPr>
              <w:jc w:val="right"/>
            </w:pPr>
            <w:r w:rsidRPr="00D7630B">
              <w:t>0</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ind w:firstLine="360"/>
              <w:jc w:val="both"/>
            </w:pPr>
            <w:r w:rsidRPr="00D7630B">
              <w:t xml:space="preserve"> Сенокосы улучшенные</w:t>
            </w:r>
          </w:p>
        </w:tc>
        <w:tc>
          <w:tcPr>
            <w:tcW w:w="1980" w:type="dxa"/>
            <w:tcBorders>
              <w:top w:val="nil"/>
              <w:left w:val="nil"/>
              <w:bottom w:val="nil"/>
              <w:right w:val="nil"/>
            </w:tcBorders>
          </w:tcPr>
          <w:p w:rsidR="00D7630B" w:rsidRPr="00D7630B" w:rsidRDefault="00D7630B" w:rsidP="00D7630B">
            <w:pPr>
              <w:jc w:val="right"/>
            </w:pPr>
            <w:r w:rsidRPr="00D7630B">
              <w:t>140</w:t>
            </w:r>
          </w:p>
        </w:tc>
        <w:tc>
          <w:tcPr>
            <w:tcW w:w="1723" w:type="dxa"/>
            <w:tcBorders>
              <w:top w:val="nil"/>
              <w:left w:val="nil"/>
              <w:bottom w:val="nil"/>
              <w:right w:val="nil"/>
            </w:tcBorders>
          </w:tcPr>
          <w:p w:rsidR="00D7630B" w:rsidRPr="00D7630B" w:rsidRDefault="00D7630B" w:rsidP="00D7630B">
            <w:pPr>
              <w:jc w:val="right"/>
            </w:pPr>
            <w:r w:rsidRPr="00D7630B">
              <w:t>0</w:t>
            </w:r>
          </w:p>
        </w:tc>
      </w:tr>
    </w:tbl>
    <w:p w:rsidR="00D7630B" w:rsidRPr="00D7630B" w:rsidRDefault="00D7630B" w:rsidP="00D76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single" w:sz="4" w:space="0" w:color="auto"/>
              <w:right w:val="nil"/>
            </w:tcBorders>
          </w:tcPr>
          <w:p w:rsidR="00D7630B" w:rsidRPr="00D7630B" w:rsidRDefault="00D7630B" w:rsidP="00D7630B">
            <w:pPr>
              <w:jc w:val="both"/>
            </w:pPr>
            <w:r w:rsidRPr="00D7630B">
              <w:t xml:space="preserve">Урожайность </w:t>
            </w:r>
            <w:proofErr w:type="spellStart"/>
            <w:r w:rsidRPr="00D7630B">
              <w:t>цн</w:t>
            </w:r>
            <w:proofErr w:type="spellEnd"/>
            <w:r w:rsidRPr="00D7630B">
              <w:t>/га</w:t>
            </w:r>
          </w:p>
        </w:tc>
        <w:tc>
          <w:tcPr>
            <w:tcW w:w="1980" w:type="dxa"/>
            <w:tcBorders>
              <w:top w:val="nil"/>
              <w:left w:val="nil"/>
              <w:bottom w:val="single" w:sz="4" w:space="0" w:color="auto"/>
              <w:right w:val="nil"/>
            </w:tcBorders>
          </w:tcPr>
          <w:p w:rsidR="00D7630B" w:rsidRPr="00D7630B" w:rsidRDefault="00D7630B" w:rsidP="00D7630B">
            <w:pPr>
              <w:jc w:val="right"/>
            </w:pPr>
          </w:p>
        </w:tc>
        <w:tc>
          <w:tcPr>
            <w:tcW w:w="1723" w:type="dxa"/>
            <w:tcBorders>
              <w:top w:val="nil"/>
              <w:left w:val="nil"/>
              <w:bottom w:val="single" w:sz="4" w:space="0" w:color="auto"/>
              <w:right w:val="nil"/>
            </w:tcBorders>
          </w:tcPr>
          <w:p w:rsidR="00D7630B" w:rsidRPr="00D7630B" w:rsidRDefault="00D7630B" w:rsidP="00D7630B">
            <w:pPr>
              <w:jc w:val="right"/>
            </w:pPr>
          </w:p>
        </w:tc>
      </w:tr>
      <w:tr w:rsidR="00D7630B" w:rsidRPr="00D7630B" w:rsidTr="009A4275">
        <w:trPr>
          <w:trHeight w:val="361"/>
        </w:trPr>
        <w:tc>
          <w:tcPr>
            <w:tcW w:w="5868" w:type="dxa"/>
            <w:tcBorders>
              <w:top w:val="single" w:sz="4" w:space="0" w:color="auto"/>
              <w:left w:val="nil"/>
              <w:bottom w:val="nil"/>
              <w:right w:val="nil"/>
            </w:tcBorders>
          </w:tcPr>
          <w:p w:rsidR="00D7630B" w:rsidRPr="00D7630B" w:rsidRDefault="00D7630B" w:rsidP="00D7630B">
            <w:pPr>
              <w:ind w:firstLine="360"/>
              <w:jc w:val="both"/>
            </w:pPr>
            <w:r w:rsidRPr="00D7630B">
              <w:t>Зерновые</w:t>
            </w:r>
          </w:p>
        </w:tc>
        <w:tc>
          <w:tcPr>
            <w:tcW w:w="1980" w:type="dxa"/>
            <w:tcBorders>
              <w:top w:val="single" w:sz="4" w:space="0" w:color="auto"/>
              <w:left w:val="nil"/>
              <w:bottom w:val="nil"/>
              <w:right w:val="nil"/>
            </w:tcBorders>
          </w:tcPr>
          <w:p w:rsidR="00D7630B" w:rsidRPr="00D7630B" w:rsidRDefault="00D7630B" w:rsidP="009A4275">
            <w:pPr>
              <w:jc w:val="right"/>
            </w:pPr>
            <w:r w:rsidRPr="00D7630B">
              <w:t>2</w:t>
            </w:r>
            <w:r w:rsidR="009A4275">
              <w:t>5</w:t>
            </w:r>
            <w:r w:rsidRPr="00D7630B">
              <w:t>,</w:t>
            </w:r>
            <w:r w:rsidR="009A4275">
              <w:t>4</w:t>
            </w:r>
          </w:p>
        </w:tc>
        <w:tc>
          <w:tcPr>
            <w:tcW w:w="1723" w:type="dxa"/>
            <w:tcBorders>
              <w:top w:val="single" w:sz="4" w:space="0" w:color="auto"/>
              <w:left w:val="nil"/>
              <w:bottom w:val="nil"/>
              <w:right w:val="nil"/>
            </w:tcBorders>
          </w:tcPr>
          <w:p w:rsidR="00D7630B" w:rsidRPr="00D7630B" w:rsidRDefault="00AD0B22" w:rsidP="00D7630B">
            <w:pPr>
              <w:jc w:val="right"/>
            </w:pPr>
            <w:r>
              <w:t>-1</w:t>
            </w:r>
            <w:r w:rsidR="009A4275">
              <w:t>,6</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Картофель</w:t>
            </w:r>
          </w:p>
        </w:tc>
        <w:tc>
          <w:tcPr>
            <w:tcW w:w="1980" w:type="dxa"/>
            <w:tcBorders>
              <w:top w:val="nil"/>
              <w:left w:val="nil"/>
              <w:bottom w:val="nil"/>
              <w:right w:val="nil"/>
            </w:tcBorders>
          </w:tcPr>
          <w:p w:rsidR="00D7630B" w:rsidRPr="00D7630B" w:rsidRDefault="000C2841" w:rsidP="009A4275">
            <w:pPr>
              <w:jc w:val="right"/>
            </w:pPr>
            <w:r>
              <w:t>2</w:t>
            </w:r>
            <w:r w:rsidR="00AD0B22">
              <w:t>7</w:t>
            </w:r>
            <w:r w:rsidR="009A4275">
              <w:t>1</w:t>
            </w:r>
          </w:p>
        </w:tc>
        <w:tc>
          <w:tcPr>
            <w:tcW w:w="1723" w:type="dxa"/>
            <w:tcBorders>
              <w:top w:val="nil"/>
              <w:left w:val="nil"/>
              <w:bottom w:val="nil"/>
              <w:right w:val="nil"/>
            </w:tcBorders>
          </w:tcPr>
          <w:p w:rsidR="00D7630B" w:rsidRPr="00D7630B" w:rsidRDefault="009A4275" w:rsidP="00D7630B">
            <w:pPr>
              <w:jc w:val="right"/>
            </w:pPr>
            <w:r>
              <w:t>+54</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сено</w:t>
            </w:r>
          </w:p>
        </w:tc>
        <w:tc>
          <w:tcPr>
            <w:tcW w:w="1980" w:type="dxa"/>
            <w:tcBorders>
              <w:top w:val="nil"/>
              <w:left w:val="nil"/>
              <w:bottom w:val="nil"/>
              <w:right w:val="nil"/>
            </w:tcBorders>
          </w:tcPr>
          <w:p w:rsidR="00D7630B" w:rsidRPr="00D7630B" w:rsidRDefault="000C2841" w:rsidP="00AD0B22">
            <w:pPr>
              <w:jc w:val="right"/>
            </w:pPr>
            <w:r>
              <w:t>2</w:t>
            </w:r>
            <w:r w:rsidR="009A4275">
              <w:t>8,</w:t>
            </w:r>
            <w:r w:rsidR="00AD0B22">
              <w:t>5</w:t>
            </w:r>
          </w:p>
        </w:tc>
        <w:tc>
          <w:tcPr>
            <w:tcW w:w="1723" w:type="dxa"/>
            <w:tcBorders>
              <w:top w:val="nil"/>
              <w:left w:val="nil"/>
              <w:bottom w:val="nil"/>
              <w:right w:val="nil"/>
            </w:tcBorders>
          </w:tcPr>
          <w:p w:rsidR="00D7630B" w:rsidRPr="00D7630B" w:rsidRDefault="009A4275" w:rsidP="000C2841">
            <w:pPr>
              <w:jc w:val="right"/>
            </w:pPr>
            <w:r>
              <w:t>+3,5</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Однолетние травы </w:t>
            </w:r>
          </w:p>
        </w:tc>
        <w:tc>
          <w:tcPr>
            <w:tcW w:w="1980" w:type="dxa"/>
            <w:tcBorders>
              <w:top w:val="nil"/>
              <w:left w:val="nil"/>
              <w:bottom w:val="nil"/>
              <w:right w:val="nil"/>
            </w:tcBorders>
          </w:tcPr>
          <w:p w:rsidR="00D7630B" w:rsidRPr="00D7630B" w:rsidRDefault="009A4275" w:rsidP="00D7630B">
            <w:pPr>
              <w:jc w:val="right"/>
            </w:pPr>
            <w:r>
              <w:t>76,1</w:t>
            </w:r>
          </w:p>
        </w:tc>
        <w:tc>
          <w:tcPr>
            <w:tcW w:w="1723" w:type="dxa"/>
            <w:tcBorders>
              <w:top w:val="nil"/>
              <w:left w:val="nil"/>
              <w:bottom w:val="nil"/>
              <w:right w:val="nil"/>
            </w:tcBorders>
          </w:tcPr>
          <w:p w:rsidR="00D7630B" w:rsidRPr="00D7630B" w:rsidRDefault="000C2841" w:rsidP="00E41CDC">
            <w:pPr>
              <w:jc w:val="right"/>
            </w:pPr>
            <w:r>
              <w:t>+</w:t>
            </w:r>
            <w:r w:rsidR="00E41CDC">
              <w:t>1</w:t>
            </w:r>
            <w:r w:rsidR="009A4275">
              <w:t>0,</w:t>
            </w:r>
            <w:r w:rsidR="00E41CDC">
              <w:t>8</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Силосные культуры</w:t>
            </w:r>
          </w:p>
        </w:tc>
        <w:tc>
          <w:tcPr>
            <w:tcW w:w="1980" w:type="dxa"/>
            <w:tcBorders>
              <w:top w:val="nil"/>
              <w:left w:val="nil"/>
              <w:bottom w:val="nil"/>
              <w:right w:val="nil"/>
            </w:tcBorders>
          </w:tcPr>
          <w:p w:rsidR="009A4275" w:rsidRPr="00D7630B" w:rsidRDefault="009A4275" w:rsidP="009A4275">
            <w:pPr>
              <w:jc w:val="right"/>
            </w:pPr>
            <w:r>
              <w:t>106,3</w:t>
            </w:r>
          </w:p>
        </w:tc>
        <w:tc>
          <w:tcPr>
            <w:tcW w:w="1723" w:type="dxa"/>
            <w:tcBorders>
              <w:top w:val="nil"/>
              <w:left w:val="nil"/>
              <w:bottom w:val="nil"/>
              <w:right w:val="nil"/>
            </w:tcBorders>
          </w:tcPr>
          <w:p w:rsidR="00D7630B" w:rsidRPr="00D7630B" w:rsidRDefault="009A4275" w:rsidP="000C2841">
            <w:pPr>
              <w:jc w:val="right"/>
            </w:pPr>
            <w:r>
              <w:t>+11,3</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Сенокосы улучшенные</w:t>
            </w:r>
          </w:p>
        </w:tc>
        <w:tc>
          <w:tcPr>
            <w:tcW w:w="1980" w:type="dxa"/>
            <w:tcBorders>
              <w:top w:val="nil"/>
              <w:left w:val="nil"/>
              <w:bottom w:val="nil"/>
              <w:right w:val="nil"/>
            </w:tcBorders>
          </w:tcPr>
          <w:p w:rsidR="00D7630B" w:rsidRPr="00D7630B" w:rsidRDefault="00E41CDC" w:rsidP="009A4275">
            <w:pPr>
              <w:jc w:val="right"/>
            </w:pPr>
            <w:r>
              <w:t>1</w:t>
            </w:r>
            <w:r w:rsidR="009A4275">
              <w:t>2,6</w:t>
            </w:r>
          </w:p>
        </w:tc>
        <w:tc>
          <w:tcPr>
            <w:tcW w:w="1723" w:type="dxa"/>
            <w:tcBorders>
              <w:top w:val="nil"/>
              <w:left w:val="nil"/>
              <w:bottom w:val="nil"/>
              <w:right w:val="nil"/>
            </w:tcBorders>
          </w:tcPr>
          <w:p w:rsidR="00D7630B" w:rsidRPr="00D7630B" w:rsidRDefault="009A4275" w:rsidP="000C2841">
            <w:pPr>
              <w:jc w:val="right"/>
            </w:pPr>
            <w:r>
              <w:t>-1,4</w:t>
            </w:r>
          </w:p>
        </w:tc>
      </w:tr>
    </w:tbl>
    <w:p w:rsidR="00D7630B" w:rsidRPr="00D7630B" w:rsidRDefault="00D7630B" w:rsidP="00D76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single" w:sz="4" w:space="0" w:color="auto"/>
              <w:right w:val="nil"/>
            </w:tcBorders>
          </w:tcPr>
          <w:p w:rsidR="00D7630B" w:rsidRPr="00D7630B" w:rsidRDefault="00D7630B" w:rsidP="00D7630B">
            <w:pPr>
              <w:jc w:val="both"/>
            </w:pPr>
            <w:r w:rsidRPr="00D7630B">
              <w:t xml:space="preserve">Валовой сбор, </w:t>
            </w:r>
            <w:proofErr w:type="spellStart"/>
            <w:r w:rsidRPr="00D7630B">
              <w:t>цн</w:t>
            </w:r>
            <w:proofErr w:type="spellEnd"/>
          </w:p>
        </w:tc>
        <w:tc>
          <w:tcPr>
            <w:tcW w:w="1980" w:type="dxa"/>
            <w:tcBorders>
              <w:top w:val="nil"/>
              <w:left w:val="nil"/>
              <w:bottom w:val="single" w:sz="4" w:space="0" w:color="auto"/>
              <w:right w:val="nil"/>
            </w:tcBorders>
            <w:shd w:val="clear" w:color="auto" w:fill="FF0000"/>
          </w:tcPr>
          <w:p w:rsidR="00D7630B" w:rsidRPr="00D7630B" w:rsidRDefault="00D7630B" w:rsidP="00D7630B">
            <w:pPr>
              <w:jc w:val="right"/>
            </w:pPr>
          </w:p>
        </w:tc>
        <w:tc>
          <w:tcPr>
            <w:tcW w:w="1723" w:type="dxa"/>
            <w:tcBorders>
              <w:top w:val="nil"/>
              <w:left w:val="nil"/>
              <w:bottom w:val="single" w:sz="4" w:space="0" w:color="auto"/>
              <w:right w:val="nil"/>
            </w:tcBorders>
            <w:shd w:val="clear" w:color="auto" w:fill="FF0000"/>
          </w:tcPr>
          <w:p w:rsidR="00D7630B" w:rsidRPr="00D7630B" w:rsidRDefault="00D7630B" w:rsidP="00D7630B">
            <w:pPr>
              <w:jc w:val="right"/>
            </w:pPr>
          </w:p>
        </w:tc>
      </w:tr>
      <w:tr w:rsidR="00D7630B" w:rsidRPr="00D7630B" w:rsidTr="00C5630C">
        <w:tc>
          <w:tcPr>
            <w:tcW w:w="5868" w:type="dxa"/>
            <w:tcBorders>
              <w:top w:val="single" w:sz="4" w:space="0" w:color="auto"/>
              <w:left w:val="nil"/>
              <w:bottom w:val="nil"/>
              <w:right w:val="nil"/>
            </w:tcBorders>
          </w:tcPr>
          <w:p w:rsidR="00D7630B" w:rsidRPr="00D7630B" w:rsidRDefault="00D7630B" w:rsidP="00D7630B">
            <w:pPr>
              <w:ind w:firstLine="360"/>
              <w:jc w:val="both"/>
            </w:pPr>
            <w:r w:rsidRPr="00D7630B">
              <w:lastRenderedPageBreak/>
              <w:t>Зерновые</w:t>
            </w:r>
          </w:p>
        </w:tc>
        <w:tc>
          <w:tcPr>
            <w:tcW w:w="1980" w:type="dxa"/>
            <w:tcBorders>
              <w:top w:val="single" w:sz="4" w:space="0" w:color="auto"/>
              <w:left w:val="nil"/>
              <w:bottom w:val="nil"/>
              <w:right w:val="nil"/>
            </w:tcBorders>
          </w:tcPr>
          <w:p w:rsidR="00D7630B" w:rsidRPr="00D7630B" w:rsidRDefault="000C2841" w:rsidP="009A4275">
            <w:pPr>
              <w:jc w:val="right"/>
            </w:pPr>
            <w:r>
              <w:t>3</w:t>
            </w:r>
            <w:r w:rsidR="00E41CDC">
              <w:t>0</w:t>
            </w:r>
            <w:r w:rsidR="009A4275">
              <w:t>472</w:t>
            </w:r>
          </w:p>
        </w:tc>
        <w:tc>
          <w:tcPr>
            <w:tcW w:w="1723" w:type="dxa"/>
            <w:tcBorders>
              <w:top w:val="single" w:sz="4" w:space="0" w:color="auto"/>
              <w:left w:val="nil"/>
              <w:bottom w:val="nil"/>
              <w:right w:val="nil"/>
            </w:tcBorders>
          </w:tcPr>
          <w:p w:rsidR="00D7630B" w:rsidRPr="00D7630B" w:rsidRDefault="009A4275" w:rsidP="00D7630B">
            <w:pPr>
              <w:jc w:val="right"/>
            </w:pPr>
            <w:r>
              <w:t>+443</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Картофель</w:t>
            </w:r>
          </w:p>
        </w:tc>
        <w:tc>
          <w:tcPr>
            <w:tcW w:w="1980" w:type="dxa"/>
            <w:tcBorders>
              <w:top w:val="nil"/>
              <w:left w:val="nil"/>
              <w:bottom w:val="nil"/>
              <w:right w:val="nil"/>
            </w:tcBorders>
          </w:tcPr>
          <w:p w:rsidR="00D7630B" w:rsidRPr="00D7630B" w:rsidRDefault="00E41CDC" w:rsidP="009A4275">
            <w:pPr>
              <w:jc w:val="right"/>
            </w:pPr>
            <w:r>
              <w:t>54</w:t>
            </w:r>
            <w:r w:rsidR="009A4275">
              <w:t>20</w:t>
            </w:r>
          </w:p>
        </w:tc>
        <w:tc>
          <w:tcPr>
            <w:tcW w:w="1723" w:type="dxa"/>
            <w:tcBorders>
              <w:top w:val="nil"/>
              <w:left w:val="nil"/>
              <w:bottom w:val="nil"/>
              <w:right w:val="nil"/>
            </w:tcBorders>
          </w:tcPr>
          <w:p w:rsidR="00D7630B" w:rsidRPr="00D7630B" w:rsidRDefault="009A4275" w:rsidP="00D7630B">
            <w:pPr>
              <w:jc w:val="right"/>
            </w:pPr>
            <w:r>
              <w:t>+6</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семена</w:t>
            </w:r>
          </w:p>
        </w:tc>
        <w:tc>
          <w:tcPr>
            <w:tcW w:w="1980" w:type="dxa"/>
            <w:tcBorders>
              <w:top w:val="nil"/>
              <w:left w:val="nil"/>
              <w:bottom w:val="nil"/>
              <w:right w:val="nil"/>
            </w:tcBorders>
          </w:tcPr>
          <w:p w:rsidR="00D7630B" w:rsidRPr="00D7630B" w:rsidRDefault="009A4275" w:rsidP="009A4275">
            <w:pPr>
              <w:jc w:val="right"/>
            </w:pPr>
            <w:r>
              <w:t>1</w:t>
            </w:r>
            <w:r w:rsidR="00E41CDC">
              <w:t>5</w:t>
            </w:r>
          </w:p>
        </w:tc>
        <w:tc>
          <w:tcPr>
            <w:tcW w:w="1723" w:type="dxa"/>
            <w:tcBorders>
              <w:top w:val="nil"/>
              <w:left w:val="nil"/>
              <w:bottom w:val="nil"/>
              <w:right w:val="nil"/>
            </w:tcBorders>
          </w:tcPr>
          <w:p w:rsidR="00D7630B" w:rsidRPr="00D7630B" w:rsidRDefault="005C7E59" w:rsidP="000C2841">
            <w:pPr>
              <w:jc w:val="right"/>
            </w:pPr>
            <w:r>
              <w:t>-37</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зеленая масса</w:t>
            </w:r>
          </w:p>
        </w:tc>
        <w:tc>
          <w:tcPr>
            <w:tcW w:w="1980" w:type="dxa"/>
            <w:tcBorders>
              <w:top w:val="nil"/>
              <w:left w:val="nil"/>
              <w:bottom w:val="nil"/>
              <w:right w:val="nil"/>
            </w:tcBorders>
          </w:tcPr>
          <w:p w:rsidR="00D7630B" w:rsidRPr="00D7630B" w:rsidRDefault="00E41CDC" w:rsidP="005C7E59">
            <w:pPr>
              <w:jc w:val="right"/>
            </w:pPr>
            <w:r>
              <w:t>8</w:t>
            </w:r>
            <w:r w:rsidR="005C7E59">
              <w:t>1051</w:t>
            </w:r>
          </w:p>
        </w:tc>
        <w:tc>
          <w:tcPr>
            <w:tcW w:w="1723" w:type="dxa"/>
            <w:tcBorders>
              <w:top w:val="nil"/>
              <w:left w:val="nil"/>
              <w:bottom w:val="nil"/>
              <w:right w:val="nil"/>
            </w:tcBorders>
          </w:tcPr>
          <w:p w:rsidR="00D7630B" w:rsidRPr="00D7630B" w:rsidRDefault="005C7E59" w:rsidP="005C7E59">
            <w:pPr>
              <w:jc w:val="right"/>
            </w:pPr>
            <w:r>
              <w:t>-7104</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сено</w:t>
            </w:r>
          </w:p>
        </w:tc>
        <w:tc>
          <w:tcPr>
            <w:tcW w:w="1980" w:type="dxa"/>
            <w:tcBorders>
              <w:top w:val="nil"/>
              <w:left w:val="nil"/>
              <w:bottom w:val="nil"/>
              <w:right w:val="nil"/>
            </w:tcBorders>
          </w:tcPr>
          <w:p w:rsidR="00D7630B" w:rsidRPr="00D7630B" w:rsidRDefault="005C7E59" w:rsidP="00D7630B">
            <w:pPr>
              <w:jc w:val="right"/>
            </w:pPr>
            <w:r>
              <w:t>7990</w:t>
            </w:r>
          </w:p>
        </w:tc>
        <w:tc>
          <w:tcPr>
            <w:tcW w:w="1723" w:type="dxa"/>
            <w:tcBorders>
              <w:top w:val="nil"/>
              <w:left w:val="nil"/>
              <w:bottom w:val="nil"/>
              <w:right w:val="nil"/>
            </w:tcBorders>
          </w:tcPr>
          <w:p w:rsidR="00D7630B" w:rsidRPr="00D7630B" w:rsidRDefault="005C7E59" w:rsidP="00D7630B">
            <w:pPr>
              <w:jc w:val="right"/>
            </w:pPr>
            <w:r>
              <w:t>-2140</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Однолетние травы зеленая масса</w:t>
            </w:r>
          </w:p>
        </w:tc>
        <w:tc>
          <w:tcPr>
            <w:tcW w:w="1980" w:type="dxa"/>
            <w:tcBorders>
              <w:top w:val="nil"/>
              <w:left w:val="nil"/>
              <w:bottom w:val="nil"/>
              <w:right w:val="nil"/>
            </w:tcBorders>
          </w:tcPr>
          <w:p w:rsidR="00D7630B" w:rsidRPr="00D7630B" w:rsidRDefault="005C7E59" w:rsidP="00D7630B">
            <w:pPr>
              <w:jc w:val="right"/>
            </w:pPr>
            <w:r>
              <w:t>9134</w:t>
            </w:r>
          </w:p>
        </w:tc>
        <w:tc>
          <w:tcPr>
            <w:tcW w:w="1723" w:type="dxa"/>
            <w:tcBorders>
              <w:top w:val="nil"/>
              <w:left w:val="nil"/>
              <w:bottom w:val="nil"/>
              <w:right w:val="nil"/>
            </w:tcBorders>
          </w:tcPr>
          <w:p w:rsidR="00D7630B" w:rsidRPr="00D7630B" w:rsidRDefault="005C7E59" w:rsidP="005C7E59">
            <w:pPr>
              <w:jc w:val="right"/>
            </w:pPr>
            <w:r>
              <w:t>+2605</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Силосные культуры зеленая масса</w:t>
            </w:r>
          </w:p>
        </w:tc>
        <w:tc>
          <w:tcPr>
            <w:tcW w:w="1980" w:type="dxa"/>
            <w:tcBorders>
              <w:top w:val="nil"/>
              <w:left w:val="nil"/>
              <w:bottom w:val="nil"/>
              <w:right w:val="nil"/>
            </w:tcBorders>
          </w:tcPr>
          <w:p w:rsidR="00D7630B" w:rsidRPr="00D7630B" w:rsidRDefault="005C7E59" w:rsidP="00E41CDC">
            <w:pPr>
              <w:jc w:val="right"/>
            </w:pPr>
            <w:r>
              <w:t>33489</w:t>
            </w:r>
          </w:p>
        </w:tc>
        <w:tc>
          <w:tcPr>
            <w:tcW w:w="1723" w:type="dxa"/>
            <w:tcBorders>
              <w:top w:val="nil"/>
              <w:left w:val="nil"/>
              <w:bottom w:val="nil"/>
              <w:right w:val="nil"/>
            </w:tcBorders>
          </w:tcPr>
          <w:p w:rsidR="00D7630B" w:rsidRPr="00D7630B" w:rsidRDefault="005C7E59" w:rsidP="000C2841">
            <w:pPr>
              <w:jc w:val="right"/>
            </w:pPr>
            <w:r>
              <w:t>+7883</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Сенокосы естественные зеленая масса</w:t>
            </w:r>
          </w:p>
        </w:tc>
        <w:tc>
          <w:tcPr>
            <w:tcW w:w="1980" w:type="dxa"/>
            <w:tcBorders>
              <w:top w:val="nil"/>
              <w:left w:val="nil"/>
              <w:bottom w:val="nil"/>
              <w:right w:val="nil"/>
            </w:tcBorders>
          </w:tcPr>
          <w:p w:rsidR="00D7630B" w:rsidRPr="00D7630B" w:rsidRDefault="000C2841" w:rsidP="005C7E59">
            <w:pPr>
              <w:jc w:val="right"/>
            </w:pPr>
            <w:r>
              <w:t>1</w:t>
            </w:r>
            <w:r w:rsidR="005C7E59">
              <w:t>0040</w:t>
            </w:r>
          </w:p>
        </w:tc>
        <w:tc>
          <w:tcPr>
            <w:tcW w:w="1723" w:type="dxa"/>
            <w:tcBorders>
              <w:top w:val="nil"/>
              <w:left w:val="nil"/>
              <w:bottom w:val="nil"/>
              <w:right w:val="nil"/>
            </w:tcBorders>
          </w:tcPr>
          <w:p w:rsidR="00D7630B" w:rsidRPr="00D7630B" w:rsidRDefault="00E41CDC" w:rsidP="005C7E59">
            <w:pPr>
              <w:jc w:val="right"/>
            </w:pPr>
            <w:r>
              <w:t>-4</w:t>
            </w:r>
            <w:r w:rsidR="005C7E59">
              <w:t>684</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w:t>
            </w:r>
            <w:proofErr w:type="gramStart"/>
            <w:r w:rsidRPr="00D7630B">
              <w:t>Сенокосы</w:t>
            </w:r>
            <w:proofErr w:type="gramEnd"/>
            <w:r w:rsidRPr="00D7630B">
              <w:t xml:space="preserve"> улучшенные сено</w:t>
            </w:r>
          </w:p>
        </w:tc>
        <w:tc>
          <w:tcPr>
            <w:tcW w:w="1980" w:type="dxa"/>
            <w:tcBorders>
              <w:top w:val="nil"/>
              <w:left w:val="nil"/>
              <w:bottom w:val="nil"/>
              <w:right w:val="nil"/>
            </w:tcBorders>
          </w:tcPr>
          <w:p w:rsidR="00D7630B" w:rsidRPr="00D7630B" w:rsidRDefault="005C7E59" w:rsidP="00D7630B">
            <w:pPr>
              <w:jc w:val="right"/>
            </w:pPr>
            <w:r>
              <w:t>3801</w:t>
            </w:r>
          </w:p>
        </w:tc>
        <w:tc>
          <w:tcPr>
            <w:tcW w:w="1723" w:type="dxa"/>
            <w:tcBorders>
              <w:top w:val="nil"/>
              <w:left w:val="nil"/>
              <w:bottom w:val="nil"/>
              <w:right w:val="nil"/>
            </w:tcBorders>
          </w:tcPr>
          <w:p w:rsidR="00D7630B" w:rsidRPr="00D7630B" w:rsidRDefault="00E41CDC" w:rsidP="005C7E59">
            <w:pPr>
              <w:jc w:val="right"/>
            </w:pPr>
            <w:r>
              <w:t>+</w:t>
            </w:r>
            <w:r w:rsidR="005C7E59">
              <w:t>1801</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Силос</w:t>
            </w:r>
          </w:p>
        </w:tc>
        <w:tc>
          <w:tcPr>
            <w:tcW w:w="1980" w:type="dxa"/>
            <w:tcBorders>
              <w:top w:val="nil"/>
              <w:left w:val="nil"/>
              <w:bottom w:val="nil"/>
              <w:right w:val="nil"/>
            </w:tcBorders>
          </w:tcPr>
          <w:p w:rsidR="00D7630B" w:rsidRPr="00D7630B" w:rsidRDefault="005C7E59" w:rsidP="00D7630B">
            <w:pPr>
              <w:jc w:val="right"/>
            </w:pPr>
            <w:r>
              <w:t>72993</w:t>
            </w:r>
          </w:p>
        </w:tc>
        <w:tc>
          <w:tcPr>
            <w:tcW w:w="1723" w:type="dxa"/>
            <w:tcBorders>
              <w:top w:val="nil"/>
              <w:left w:val="nil"/>
              <w:bottom w:val="nil"/>
              <w:right w:val="nil"/>
            </w:tcBorders>
          </w:tcPr>
          <w:p w:rsidR="00D7630B" w:rsidRPr="00D7630B" w:rsidRDefault="000C2841" w:rsidP="00E41CDC">
            <w:pPr>
              <w:jc w:val="right"/>
            </w:pPr>
            <w:r>
              <w:t>+</w:t>
            </w:r>
            <w:r w:rsidR="005C7E59">
              <w:t>6283</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Сенаж</w:t>
            </w:r>
          </w:p>
        </w:tc>
        <w:tc>
          <w:tcPr>
            <w:tcW w:w="1980" w:type="dxa"/>
            <w:tcBorders>
              <w:top w:val="nil"/>
              <w:left w:val="nil"/>
              <w:bottom w:val="nil"/>
              <w:right w:val="nil"/>
            </w:tcBorders>
          </w:tcPr>
          <w:p w:rsidR="00D7630B" w:rsidRPr="00D7630B" w:rsidRDefault="00E41CDC" w:rsidP="005C7E59">
            <w:pPr>
              <w:jc w:val="right"/>
            </w:pPr>
            <w:r>
              <w:t>1</w:t>
            </w:r>
            <w:r w:rsidR="005C7E59">
              <w:t>0747</w:t>
            </w:r>
          </w:p>
        </w:tc>
        <w:tc>
          <w:tcPr>
            <w:tcW w:w="1723" w:type="dxa"/>
            <w:tcBorders>
              <w:top w:val="nil"/>
              <w:left w:val="nil"/>
              <w:bottom w:val="nil"/>
              <w:right w:val="nil"/>
            </w:tcBorders>
          </w:tcPr>
          <w:p w:rsidR="00D7630B" w:rsidRPr="00D7630B" w:rsidRDefault="00E41CDC" w:rsidP="005C7E59">
            <w:pPr>
              <w:jc w:val="right"/>
            </w:pPr>
            <w:r>
              <w:t>-1</w:t>
            </w:r>
            <w:r w:rsidR="005C7E59">
              <w:t>768</w:t>
            </w:r>
          </w:p>
        </w:tc>
      </w:tr>
    </w:tbl>
    <w:p w:rsidR="00D7630B" w:rsidRPr="00D7630B" w:rsidRDefault="00D7630B" w:rsidP="00D76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single" w:sz="4" w:space="0" w:color="auto"/>
              <w:right w:val="nil"/>
            </w:tcBorders>
          </w:tcPr>
          <w:p w:rsidR="00D7630B" w:rsidRPr="00D7630B" w:rsidRDefault="00D7630B" w:rsidP="00D7630B">
            <w:pPr>
              <w:jc w:val="both"/>
            </w:pPr>
            <w:r w:rsidRPr="00D7630B">
              <w:t xml:space="preserve">Себестоимость 1 </w:t>
            </w:r>
            <w:proofErr w:type="spellStart"/>
            <w:r w:rsidRPr="00D7630B">
              <w:t>цн</w:t>
            </w:r>
            <w:proofErr w:type="spellEnd"/>
            <w:r w:rsidRPr="00D7630B">
              <w:t>, руб.</w:t>
            </w:r>
          </w:p>
        </w:tc>
        <w:tc>
          <w:tcPr>
            <w:tcW w:w="1980" w:type="dxa"/>
            <w:tcBorders>
              <w:top w:val="nil"/>
              <w:left w:val="nil"/>
              <w:bottom w:val="single" w:sz="4" w:space="0" w:color="auto"/>
              <w:right w:val="nil"/>
            </w:tcBorders>
          </w:tcPr>
          <w:p w:rsidR="00D7630B" w:rsidRPr="00D7630B" w:rsidRDefault="00D7630B" w:rsidP="00D7630B">
            <w:pPr>
              <w:jc w:val="right"/>
            </w:pPr>
          </w:p>
        </w:tc>
        <w:tc>
          <w:tcPr>
            <w:tcW w:w="1723" w:type="dxa"/>
            <w:tcBorders>
              <w:top w:val="nil"/>
              <w:left w:val="nil"/>
              <w:bottom w:val="single" w:sz="4" w:space="0" w:color="auto"/>
              <w:right w:val="nil"/>
            </w:tcBorders>
          </w:tcPr>
          <w:p w:rsidR="00D7630B" w:rsidRPr="00D7630B" w:rsidRDefault="00D7630B" w:rsidP="00D7630B">
            <w:pPr>
              <w:jc w:val="right"/>
            </w:pPr>
          </w:p>
        </w:tc>
      </w:tr>
      <w:tr w:rsidR="00D7630B" w:rsidRPr="00D7630B" w:rsidTr="00C5630C">
        <w:tc>
          <w:tcPr>
            <w:tcW w:w="5868" w:type="dxa"/>
            <w:tcBorders>
              <w:top w:val="single" w:sz="4" w:space="0" w:color="auto"/>
              <w:left w:val="nil"/>
              <w:bottom w:val="nil"/>
              <w:right w:val="nil"/>
            </w:tcBorders>
          </w:tcPr>
          <w:p w:rsidR="00D7630B" w:rsidRPr="00D7630B" w:rsidRDefault="00D7630B" w:rsidP="00D7630B">
            <w:pPr>
              <w:ind w:firstLine="360"/>
              <w:jc w:val="both"/>
            </w:pPr>
            <w:r w:rsidRPr="00D7630B">
              <w:t>Зерновые</w:t>
            </w:r>
          </w:p>
        </w:tc>
        <w:tc>
          <w:tcPr>
            <w:tcW w:w="1980" w:type="dxa"/>
            <w:tcBorders>
              <w:top w:val="single" w:sz="4" w:space="0" w:color="auto"/>
              <w:left w:val="nil"/>
              <w:bottom w:val="nil"/>
              <w:right w:val="nil"/>
            </w:tcBorders>
          </w:tcPr>
          <w:p w:rsidR="00D7630B" w:rsidRPr="00D7630B" w:rsidRDefault="005C7E59" w:rsidP="00D7630B">
            <w:pPr>
              <w:jc w:val="right"/>
            </w:pPr>
            <w:r>
              <w:t>408</w:t>
            </w:r>
          </w:p>
        </w:tc>
        <w:tc>
          <w:tcPr>
            <w:tcW w:w="1723" w:type="dxa"/>
            <w:tcBorders>
              <w:top w:val="single" w:sz="4" w:space="0" w:color="auto"/>
              <w:left w:val="nil"/>
              <w:bottom w:val="nil"/>
              <w:right w:val="nil"/>
            </w:tcBorders>
          </w:tcPr>
          <w:p w:rsidR="00D7630B" w:rsidRPr="00D7630B" w:rsidRDefault="005C7E59" w:rsidP="0097305A">
            <w:pPr>
              <w:jc w:val="right"/>
            </w:pPr>
            <w:r>
              <w:t>-233</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Картофель</w:t>
            </w:r>
          </w:p>
        </w:tc>
        <w:tc>
          <w:tcPr>
            <w:tcW w:w="1980" w:type="dxa"/>
            <w:tcBorders>
              <w:top w:val="nil"/>
              <w:left w:val="nil"/>
              <w:bottom w:val="nil"/>
              <w:right w:val="nil"/>
            </w:tcBorders>
          </w:tcPr>
          <w:p w:rsidR="00D7630B" w:rsidRPr="00D7630B" w:rsidRDefault="005C7E59" w:rsidP="00D7630B">
            <w:pPr>
              <w:jc w:val="right"/>
            </w:pPr>
            <w:r>
              <w:t>265</w:t>
            </w:r>
          </w:p>
        </w:tc>
        <w:tc>
          <w:tcPr>
            <w:tcW w:w="1723" w:type="dxa"/>
            <w:tcBorders>
              <w:top w:val="nil"/>
              <w:left w:val="nil"/>
              <w:bottom w:val="nil"/>
              <w:right w:val="nil"/>
            </w:tcBorders>
          </w:tcPr>
          <w:p w:rsidR="00D7630B" w:rsidRPr="00D7630B" w:rsidRDefault="005C7E59" w:rsidP="00D7630B">
            <w:pPr>
              <w:jc w:val="right"/>
            </w:pPr>
            <w:r>
              <w:t>-132</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семена</w:t>
            </w:r>
          </w:p>
        </w:tc>
        <w:tc>
          <w:tcPr>
            <w:tcW w:w="1980" w:type="dxa"/>
            <w:tcBorders>
              <w:top w:val="nil"/>
              <w:left w:val="nil"/>
              <w:bottom w:val="nil"/>
              <w:right w:val="nil"/>
            </w:tcBorders>
          </w:tcPr>
          <w:p w:rsidR="00D7630B" w:rsidRPr="00D7630B" w:rsidRDefault="005C7E59" w:rsidP="0097305A">
            <w:pPr>
              <w:jc w:val="right"/>
            </w:pPr>
            <w:r>
              <w:t>6533</w:t>
            </w:r>
          </w:p>
        </w:tc>
        <w:tc>
          <w:tcPr>
            <w:tcW w:w="1723" w:type="dxa"/>
            <w:tcBorders>
              <w:top w:val="nil"/>
              <w:left w:val="nil"/>
              <w:bottom w:val="nil"/>
              <w:right w:val="nil"/>
            </w:tcBorders>
          </w:tcPr>
          <w:p w:rsidR="00D7630B" w:rsidRPr="00D7630B" w:rsidRDefault="005C7E59" w:rsidP="00D7630B">
            <w:pPr>
              <w:jc w:val="right"/>
            </w:pPr>
            <w:r>
              <w:t>-2717</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зеленая масса</w:t>
            </w:r>
          </w:p>
        </w:tc>
        <w:tc>
          <w:tcPr>
            <w:tcW w:w="1980" w:type="dxa"/>
            <w:tcBorders>
              <w:top w:val="nil"/>
              <w:left w:val="nil"/>
              <w:bottom w:val="nil"/>
              <w:right w:val="nil"/>
            </w:tcBorders>
          </w:tcPr>
          <w:p w:rsidR="00D7630B" w:rsidRPr="00D7630B" w:rsidRDefault="005C7E59" w:rsidP="0097305A">
            <w:pPr>
              <w:jc w:val="right"/>
            </w:pPr>
            <w:r>
              <w:t>26</w:t>
            </w:r>
          </w:p>
        </w:tc>
        <w:tc>
          <w:tcPr>
            <w:tcW w:w="1723" w:type="dxa"/>
            <w:tcBorders>
              <w:top w:val="nil"/>
              <w:left w:val="nil"/>
              <w:bottom w:val="nil"/>
              <w:right w:val="nil"/>
            </w:tcBorders>
          </w:tcPr>
          <w:p w:rsidR="00D7630B" w:rsidRPr="00D7630B" w:rsidRDefault="005C7E59" w:rsidP="0097305A">
            <w:pPr>
              <w:jc w:val="right"/>
            </w:pPr>
            <w:r>
              <w:t>-11</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сено</w:t>
            </w:r>
          </w:p>
        </w:tc>
        <w:tc>
          <w:tcPr>
            <w:tcW w:w="1980" w:type="dxa"/>
            <w:tcBorders>
              <w:top w:val="nil"/>
              <w:left w:val="nil"/>
              <w:bottom w:val="nil"/>
              <w:right w:val="nil"/>
            </w:tcBorders>
          </w:tcPr>
          <w:p w:rsidR="00D7630B" w:rsidRPr="00D7630B" w:rsidRDefault="005C7E59" w:rsidP="00D7630B">
            <w:pPr>
              <w:jc w:val="right"/>
            </w:pPr>
            <w:r>
              <w:t>87</w:t>
            </w:r>
          </w:p>
        </w:tc>
        <w:tc>
          <w:tcPr>
            <w:tcW w:w="1723" w:type="dxa"/>
            <w:tcBorders>
              <w:top w:val="nil"/>
              <w:left w:val="nil"/>
              <w:bottom w:val="nil"/>
              <w:right w:val="nil"/>
            </w:tcBorders>
          </w:tcPr>
          <w:p w:rsidR="00D7630B" w:rsidRPr="00D7630B" w:rsidRDefault="005C7E59" w:rsidP="00D7630B">
            <w:pPr>
              <w:jc w:val="right"/>
            </w:pPr>
            <w:r>
              <w:t>+42,34</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Однолетние травы зеленая масса</w:t>
            </w:r>
          </w:p>
        </w:tc>
        <w:tc>
          <w:tcPr>
            <w:tcW w:w="1980" w:type="dxa"/>
            <w:tcBorders>
              <w:top w:val="nil"/>
              <w:left w:val="nil"/>
              <w:bottom w:val="nil"/>
              <w:right w:val="nil"/>
            </w:tcBorders>
          </w:tcPr>
          <w:p w:rsidR="00D7630B" w:rsidRPr="00D7630B" w:rsidRDefault="005C7E59" w:rsidP="00D7630B">
            <w:pPr>
              <w:jc w:val="right"/>
            </w:pPr>
            <w:r>
              <w:t>6</w:t>
            </w:r>
            <w:r w:rsidR="0097305A">
              <w:t>8</w:t>
            </w:r>
          </w:p>
        </w:tc>
        <w:tc>
          <w:tcPr>
            <w:tcW w:w="1723" w:type="dxa"/>
            <w:tcBorders>
              <w:top w:val="nil"/>
              <w:left w:val="nil"/>
              <w:bottom w:val="nil"/>
              <w:right w:val="nil"/>
            </w:tcBorders>
          </w:tcPr>
          <w:p w:rsidR="00D7630B" w:rsidRPr="00D7630B" w:rsidRDefault="005C7E59" w:rsidP="00D7630B">
            <w:pPr>
              <w:jc w:val="right"/>
            </w:pPr>
            <w:r>
              <w:t>-20</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p>
        </w:tc>
        <w:tc>
          <w:tcPr>
            <w:tcW w:w="1980" w:type="dxa"/>
            <w:tcBorders>
              <w:top w:val="nil"/>
              <w:left w:val="nil"/>
              <w:bottom w:val="nil"/>
              <w:right w:val="nil"/>
            </w:tcBorders>
          </w:tcPr>
          <w:p w:rsidR="00D7630B" w:rsidRPr="00D7630B" w:rsidRDefault="00D7630B" w:rsidP="00D7630B">
            <w:pPr>
              <w:jc w:val="right"/>
            </w:pPr>
          </w:p>
        </w:tc>
        <w:tc>
          <w:tcPr>
            <w:tcW w:w="1723" w:type="dxa"/>
            <w:tcBorders>
              <w:top w:val="nil"/>
              <w:left w:val="nil"/>
              <w:bottom w:val="nil"/>
              <w:right w:val="nil"/>
            </w:tcBorders>
          </w:tcPr>
          <w:p w:rsidR="00D7630B" w:rsidRPr="00D7630B" w:rsidRDefault="00D7630B" w:rsidP="00D7630B">
            <w:pPr>
              <w:jc w:val="right"/>
            </w:pP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Силосные культуры зеленая масса</w:t>
            </w:r>
          </w:p>
        </w:tc>
        <w:tc>
          <w:tcPr>
            <w:tcW w:w="1980" w:type="dxa"/>
            <w:tcBorders>
              <w:top w:val="nil"/>
              <w:left w:val="nil"/>
              <w:bottom w:val="nil"/>
              <w:right w:val="nil"/>
            </w:tcBorders>
          </w:tcPr>
          <w:p w:rsidR="00D7630B" w:rsidRPr="00D7630B" w:rsidRDefault="005C7E59" w:rsidP="005C7E59">
            <w:pPr>
              <w:jc w:val="right"/>
            </w:pPr>
            <w:r>
              <w:t>5</w:t>
            </w:r>
            <w:r w:rsidR="0097305A">
              <w:t>9</w:t>
            </w:r>
          </w:p>
        </w:tc>
        <w:tc>
          <w:tcPr>
            <w:tcW w:w="1723" w:type="dxa"/>
            <w:tcBorders>
              <w:top w:val="nil"/>
              <w:left w:val="nil"/>
              <w:bottom w:val="nil"/>
              <w:right w:val="nil"/>
            </w:tcBorders>
          </w:tcPr>
          <w:p w:rsidR="00D7630B" w:rsidRPr="00D7630B" w:rsidRDefault="0097305A" w:rsidP="005C7E59">
            <w:pPr>
              <w:jc w:val="right"/>
            </w:pPr>
            <w:r>
              <w:t>+2</w:t>
            </w:r>
            <w:r w:rsidR="005C7E59">
              <w:t>0</w:t>
            </w:r>
            <w:r>
              <w:t>,</w:t>
            </w:r>
            <w:r w:rsidR="005C7E59">
              <w:t>00</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Сенокосы естественные зеленая масса</w:t>
            </w:r>
          </w:p>
        </w:tc>
        <w:tc>
          <w:tcPr>
            <w:tcW w:w="1980" w:type="dxa"/>
            <w:tcBorders>
              <w:top w:val="nil"/>
              <w:left w:val="nil"/>
              <w:bottom w:val="nil"/>
              <w:right w:val="nil"/>
            </w:tcBorders>
          </w:tcPr>
          <w:p w:rsidR="00D7630B" w:rsidRPr="00D7630B" w:rsidRDefault="005C7E59" w:rsidP="005C7E59">
            <w:pPr>
              <w:jc w:val="right"/>
            </w:pPr>
            <w:r>
              <w:t>7</w:t>
            </w:r>
          </w:p>
        </w:tc>
        <w:tc>
          <w:tcPr>
            <w:tcW w:w="1723" w:type="dxa"/>
            <w:tcBorders>
              <w:top w:val="nil"/>
              <w:left w:val="nil"/>
              <w:bottom w:val="nil"/>
              <w:right w:val="nil"/>
            </w:tcBorders>
          </w:tcPr>
          <w:p w:rsidR="00D7630B" w:rsidRPr="00D7630B" w:rsidRDefault="005C7E59" w:rsidP="005C7E59">
            <w:pPr>
              <w:jc w:val="right"/>
            </w:pPr>
            <w:r>
              <w:t>-11</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Сенокосы естественные сено</w:t>
            </w:r>
          </w:p>
        </w:tc>
        <w:tc>
          <w:tcPr>
            <w:tcW w:w="1980" w:type="dxa"/>
            <w:tcBorders>
              <w:top w:val="nil"/>
              <w:left w:val="nil"/>
              <w:bottom w:val="nil"/>
              <w:right w:val="nil"/>
            </w:tcBorders>
          </w:tcPr>
          <w:p w:rsidR="00D7630B" w:rsidRPr="00D7630B" w:rsidRDefault="0097305A" w:rsidP="008679E3">
            <w:pPr>
              <w:jc w:val="right"/>
            </w:pPr>
            <w:r>
              <w:t>2</w:t>
            </w:r>
            <w:r w:rsidR="005C7E59">
              <w:t>3</w:t>
            </w:r>
          </w:p>
        </w:tc>
        <w:tc>
          <w:tcPr>
            <w:tcW w:w="1723" w:type="dxa"/>
            <w:tcBorders>
              <w:top w:val="nil"/>
              <w:left w:val="nil"/>
              <w:bottom w:val="nil"/>
              <w:right w:val="nil"/>
            </w:tcBorders>
          </w:tcPr>
          <w:p w:rsidR="00D7630B" w:rsidRPr="00D7630B" w:rsidRDefault="005C7E59" w:rsidP="00D7630B">
            <w:pPr>
              <w:jc w:val="right"/>
            </w:pPr>
            <w:r>
              <w:t>-39</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w:t>
            </w:r>
            <w:proofErr w:type="gramStart"/>
            <w:r w:rsidRPr="00D7630B">
              <w:t>Сенокосы</w:t>
            </w:r>
            <w:proofErr w:type="gramEnd"/>
            <w:r w:rsidRPr="00D7630B">
              <w:t xml:space="preserve"> улучшенные сено</w:t>
            </w:r>
          </w:p>
        </w:tc>
        <w:tc>
          <w:tcPr>
            <w:tcW w:w="1980" w:type="dxa"/>
            <w:tcBorders>
              <w:top w:val="nil"/>
              <w:left w:val="nil"/>
              <w:bottom w:val="nil"/>
              <w:right w:val="nil"/>
            </w:tcBorders>
          </w:tcPr>
          <w:p w:rsidR="00D7630B" w:rsidRPr="00D7630B" w:rsidRDefault="008679E3" w:rsidP="008679E3">
            <w:pPr>
              <w:jc w:val="right"/>
            </w:pPr>
            <w:r>
              <w:t>7</w:t>
            </w:r>
          </w:p>
        </w:tc>
        <w:tc>
          <w:tcPr>
            <w:tcW w:w="1723" w:type="dxa"/>
            <w:tcBorders>
              <w:top w:val="nil"/>
              <w:left w:val="nil"/>
              <w:bottom w:val="nil"/>
              <w:right w:val="nil"/>
            </w:tcBorders>
          </w:tcPr>
          <w:p w:rsidR="00D7630B" w:rsidRPr="00D7630B" w:rsidRDefault="0097305A" w:rsidP="005C7E59">
            <w:pPr>
              <w:jc w:val="right"/>
            </w:pPr>
            <w:r>
              <w:t>-2</w:t>
            </w:r>
            <w:r w:rsidR="005C7E59">
              <w:t>0</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Силос</w:t>
            </w:r>
          </w:p>
        </w:tc>
        <w:tc>
          <w:tcPr>
            <w:tcW w:w="1980" w:type="dxa"/>
            <w:tcBorders>
              <w:top w:val="nil"/>
              <w:left w:val="nil"/>
              <w:bottom w:val="nil"/>
              <w:right w:val="nil"/>
            </w:tcBorders>
          </w:tcPr>
          <w:p w:rsidR="00D7630B" w:rsidRPr="00D7630B" w:rsidRDefault="005C7E59" w:rsidP="008679E3">
            <w:pPr>
              <w:jc w:val="right"/>
            </w:pPr>
            <w:r>
              <w:t>54</w:t>
            </w:r>
          </w:p>
        </w:tc>
        <w:tc>
          <w:tcPr>
            <w:tcW w:w="1723" w:type="dxa"/>
            <w:tcBorders>
              <w:top w:val="nil"/>
              <w:left w:val="nil"/>
              <w:bottom w:val="nil"/>
              <w:right w:val="nil"/>
            </w:tcBorders>
          </w:tcPr>
          <w:p w:rsidR="00D7630B" w:rsidRPr="00D7630B" w:rsidRDefault="005C7E59" w:rsidP="00D7630B">
            <w:pPr>
              <w:jc w:val="right"/>
            </w:pPr>
            <w:r>
              <w:t>-44</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Сенаж</w:t>
            </w:r>
          </w:p>
        </w:tc>
        <w:tc>
          <w:tcPr>
            <w:tcW w:w="1980" w:type="dxa"/>
            <w:tcBorders>
              <w:top w:val="nil"/>
              <w:left w:val="nil"/>
              <w:bottom w:val="nil"/>
              <w:right w:val="nil"/>
            </w:tcBorders>
          </w:tcPr>
          <w:p w:rsidR="00D7630B" w:rsidRPr="00D7630B" w:rsidRDefault="005C7E59" w:rsidP="005C7E59">
            <w:pPr>
              <w:jc w:val="right"/>
            </w:pPr>
            <w:r>
              <w:t>11</w:t>
            </w:r>
            <w:r w:rsidR="0097305A">
              <w:t>3</w:t>
            </w:r>
          </w:p>
        </w:tc>
        <w:tc>
          <w:tcPr>
            <w:tcW w:w="1723" w:type="dxa"/>
            <w:tcBorders>
              <w:top w:val="nil"/>
              <w:left w:val="nil"/>
              <w:bottom w:val="nil"/>
              <w:right w:val="nil"/>
            </w:tcBorders>
          </w:tcPr>
          <w:p w:rsidR="00D7630B" w:rsidRPr="00D7630B" w:rsidRDefault="005C7E59" w:rsidP="008679E3">
            <w:pPr>
              <w:jc w:val="right"/>
            </w:pPr>
            <w:r>
              <w:t>+20</w:t>
            </w:r>
          </w:p>
        </w:tc>
      </w:tr>
    </w:tbl>
    <w:p w:rsidR="00D7630B" w:rsidRPr="00D7630B" w:rsidRDefault="00D7630B" w:rsidP="00D76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Средняя цена реализации 1 </w:t>
            </w:r>
            <w:proofErr w:type="spellStart"/>
            <w:r w:rsidRPr="00D7630B">
              <w:t>цн</w:t>
            </w:r>
            <w:proofErr w:type="spellEnd"/>
            <w:r w:rsidRPr="00D7630B">
              <w:t>, руб.</w:t>
            </w:r>
          </w:p>
        </w:tc>
        <w:tc>
          <w:tcPr>
            <w:tcW w:w="1980" w:type="dxa"/>
            <w:tcBorders>
              <w:top w:val="nil"/>
              <w:left w:val="nil"/>
              <w:bottom w:val="nil"/>
              <w:right w:val="nil"/>
            </w:tcBorders>
          </w:tcPr>
          <w:p w:rsidR="00D7630B" w:rsidRPr="00D7630B" w:rsidRDefault="00D7630B" w:rsidP="00D7630B">
            <w:pPr>
              <w:jc w:val="right"/>
            </w:pPr>
          </w:p>
        </w:tc>
        <w:tc>
          <w:tcPr>
            <w:tcW w:w="1723" w:type="dxa"/>
            <w:tcBorders>
              <w:top w:val="nil"/>
              <w:left w:val="nil"/>
              <w:bottom w:val="nil"/>
              <w:right w:val="nil"/>
            </w:tcBorders>
          </w:tcPr>
          <w:p w:rsidR="00D7630B" w:rsidRPr="00D7630B" w:rsidRDefault="00D7630B" w:rsidP="00D7630B">
            <w:pPr>
              <w:jc w:val="right"/>
            </w:pPr>
          </w:p>
        </w:tc>
      </w:tr>
      <w:tr w:rsidR="00D7630B" w:rsidRPr="00D7630B" w:rsidTr="00C5630C">
        <w:tc>
          <w:tcPr>
            <w:tcW w:w="5868" w:type="dxa"/>
            <w:tcBorders>
              <w:top w:val="single" w:sz="4" w:space="0" w:color="auto"/>
              <w:left w:val="nil"/>
              <w:bottom w:val="nil"/>
              <w:right w:val="nil"/>
            </w:tcBorders>
          </w:tcPr>
          <w:p w:rsidR="00D7630B" w:rsidRPr="00D7630B" w:rsidRDefault="00D7630B" w:rsidP="00D7630B">
            <w:pPr>
              <w:ind w:firstLine="360"/>
              <w:jc w:val="both"/>
            </w:pPr>
            <w:r w:rsidRPr="00D7630B">
              <w:t>Зерновые</w:t>
            </w:r>
          </w:p>
        </w:tc>
        <w:tc>
          <w:tcPr>
            <w:tcW w:w="1980" w:type="dxa"/>
            <w:tcBorders>
              <w:top w:val="single" w:sz="4" w:space="0" w:color="auto"/>
              <w:left w:val="nil"/>
              <w:bottom w:val="nil"/>
              <w:right w:val="nil"/>
            </w:tcBorders>
          </w:tcPr>
          <w:p w:rsidR="00D7630B" w:rsidRPr="00D7630B" w:rsidRDefault="005C7E59" w:rsidP="00294A0D">
            <w:pPr>
              <w:jc w:val="right"/>
            </w:pPr>
            <w:r>
              <w:t>2013</w:t>
            </w:r>
          </w:p>
        </w:tc>
        <w:tc>
          <w:tcPr>
            <w:tcW w:w="1723" w:type="dxa"/>
            <w:tcBorders>
              <w:top w:val="single" w:sz="4" w:space="0" w:color="auto"/>
              <w:left w:val="nil"/>
              <w:bottom w:val="nil"/>
              <w:right w:val="nil"/>
            </w:tcBorders>
          </w:tcPr>
          <w:p w:rsidR="00D7630B" w:rsidRPr="00D7630B" w:rsidRDefault="005C7E59" w:rsidP="00D7630B">
            <w:pPr>
              <w:jc w:val="right"/>
            </w:pPr>
            <w:r>
              <w:t>+677</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Картофель</w:t>
            </w:r>
          </w:p>
        </w:tc>
        <w:tc>
          <w:tcPr>
            <w:tcW w:w="1980" w:type="dxa"/>
            <w:tcBorders>
              <w:top w:val="nil"/>
              <w:left w:val="nil"/>
              <w:bottom w:val="nil"/>
              <w:right w:val="nil"/>
            </w:tcBorders>
          </w:tcPr>
          <w:p w:rsidR="00D7630B" w:rsidRPr="00D7630B" w:rsidRDefault="005C7E59" w:rsidP="008679E3">
            <w:pPr>
              <w:jc w:val="right"/>
            </w:pPr>
            <w:r>
              <w:t>2380</w:t>
            </w:r>
          </w:p>
        </w:tc>
        <w:tc>
          <w:tcPr>
            <w:tcW w:w="1723" w:type="dxa"/>
            <w:tcBorders>
              <w:top w:val="nil"/>
              <w:left w:val="nil"/>
              <w:bottom w:val="nil"/>
              <w:right w:val="nil"/>
            </w:tcBorders>
          </w:tcPr>
          <w:p w:rsidR="00D7630B" w:rsidRPr="00D7630B" w:rsidRDefault="00294A0D" w:rsidP="005C7E59">
            <w:pPr>
              <w:jc w:val="right"/>
            </w:pPr>
            <w:r>
              <w:t>+</w:t>
            </w:r>
            <w:r w:rsidR="005C7E59">
              <w:t>1025</w:t>
            </w:r>
          </w:p>
        </w:tc>
      </w:tr>
    </w:tbl>
    <w:p w:rsidR="00D7630B" w:rsidRPr="00D7630B" w:rsidRDefault="00D7630B" w:rsidP="00D76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Рентабельность, %</w:t>
            </w:r>
          </w:p>
        </w:tc>
        <w:tc>
          <w:tcPr>
            <w:tcW w:w="1980" w:type="dxa"/>
            <w:tcBorders>
              <w:top w:val="nil"/>
              <w:left w:val="nil"/>
              <w:bottom w:val="nil"/>
              <w:right w:val="nil"/>
            </w:tcBorders>
            <w:shd w:val="clear" w:color="auto" w:fill="FF0000"/>
          </w:tcPr>
          <w:p w:rsidR="00D7630B" w:rsidRPr="00D7630B" w:rsidRDefault="00D7630B" w:rsidP="00D7630B">
            <w:pPr>
              <w:jc w:val="both"/>
            </w:pPr>
          </w:p>
        </w:tc>
        <w:tc>
          <w:tcPr>
            <w:tcW w:w="1723" w:type="dxa"/>
            <w:tcBorders>
              <w:top w:val="nil"/>
              <w:left w:val="nil"/>
              <w:bottom w:val="nil"/>
              <w:right w:val="nil"/>
            </w:tcBorders>
            <w:shd w:val="clear" w:color="auto" w:fill="FF0000"/>
          </w:tcPr>
          <w:p w:rsidR="00D7630B" w:rsidRPr="00D7630B" w:rsidRDefault="00D7630B" w:rsidP="00D7630B">
            <w:pPr>
              <w:jc w:val="both"/>
            </w:pPr>
          </w:p>
        </w:tc>
      </w:tr>
      <w:tr w:rsidR="00D7630B" w:rsidRPr="00D7630B" w:rsidTr="00C5630C">
        <w:tc>
          <w:tcPr>
            <w:tcW w:w="5868" w:type="dxa"/>
            <w:tcBorders>
              <w:top w:val="single" w:sz="4" w:space="0" w:color="auto"/>
              <w:left w:val="nil"/>
              <w:bottom w:val="nil"/>
              <w:right w:val="nil"/>
            </w:tcBorders>
          </w:tcPr>
          <w:p w:rsidR="00D7630B" w:rsidRPr="00D7630B" w:rsidRDefault="00D7630B" w:rsidP="00D7630B">
            <w:pPr>
              <w:ind w:firstLine="360"/>
              <w:jc w:val="both"/>
            </w:pPr>
            <w:r w:rsidRPr="00D7630B">
              <w:t>Зерновые</w:t>
            </w:r>
          </w:p>
        </w:tc>
        <w:tc>
          <w:tcPr>
            <w:tcW w:w="1980" w:type="dxa"/>
            <w:tcBorders>
              <w:top w:val="single" w:sz="4" w:space="0" w:color="auto"/>
              <w:left w:val="nil"/>
              <w:bottom w:val="nil"/>
              <w:right w:val="nil"/>
            </w:tcBorders>
          </w:tcPr>
          <w:p w:rsidR="00D7630B" w:rsidRPr="00D7630B" w:rsidRDefault="005C7E59" w:rsidP="008679E3">
            <w:pPr>
              <w:jc w:val="right"/>
            </w:pPr>
            <w:r>
              <w:t>34,3</w:t>
            </w:r>
          </w:p>
        </w:tc>
        <w:tc>
          <w:tcPr>
            <w:tcW w:w="1723" w:type="dxa"/>
            <w:tcBorders>
              <w:top w:val="single" w:sz="4" w:space="0" w:color="auto"/>
              <w:left w:val="nil"/>
              <w:bottom w:val="nil"/>
              <w:right w:val="nil"/>
            </w:tcBorders>
          </w:tcPr>
          <w:p w:rsidR="00D7630B" w:rsidRPr="00D7630B" w:rsidRDefault="00294A0D" w:rsidP="005C7E59">
            <w:pPr>
              <w:jc w:val="right"/>
            </w:pPr>
            <w:r>
              <w:t>-</w:t>
            </w:r>
            <w:r w:rsidR="005C7E59">
              <w:t>33,6</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Картофель</w:t>
            </w:r>
          </w:p>
        </w:tc>
        <w:tc>
          <w:tcPr>
            <w:tcW w:w="1980" w:type="dxa"/>
            <w:tcBorders>
              <w:top w:val="nil"/>
              <w:left w:val="nil"/>
              <w:bottom w:val="nil"/>
              <w:right w:val="nil"/>
            </w:tcBorders>
          </w:tcPr>
          <w:p w:rsidR="00D7630B" w:rsidRPr="00D7630B" w:rsidRDefault="005C7E59" w:rsidP="00294A0D">
            <w:pPr>
              <w:jc w:val="right"/>
            </w:pPr>
            <w:r>
              <w:t>66,1</w:t>
            </w:r>
          </w:p>
        </w:tc>
        <w:tc>
          <w:tcPr>
            <w:tcW w:w="1723" w:type="dxa"/>
            <w:tcBorders>
              <w:top w:val="nil"/>
              <w:left w:val="nil"/>
              <w:bottom w:val="nil"/>
              <w:right w:val="nil"/>
            </w:tcBorders>
          </w:tcPr>
          <w:p w:rsidR="00D7630B" w:rsidRPr="00D7630B" w:rsidRDefault="005C7E59" w:rsidP="008679E3">
            <w:pPr>
              <w:jc w:val="right"/>
            </w:pPr>
            <w:r>
              <w:t>-6,17</w:t>
            </w:r>
          </w:p>
        </w:tc>
      </w:tr>
    </w:tbl>
    <w:p w:rsidR="00D7630B" w:rsidRPr="00D7630B" w:rsidRDefault="00D7630B" w:rsidP="00D7630B">
      <w:pPr>
        <w:ind w:firstLine="720"/>
        <w:jc w:val="both"/>
        <w:rPr>
          <w:u w:val="single"/>
        </w:rPr>
      </w:pPr>
      <w:r w:rsidRPr="00D7630B">
        <w:rPr>
          <w:u w:val="single"/>
        </w:rPr>
        <w:t>Год</w:t>
      </w:r>
      <w:r w:rsidR="008679E3">
        <w:rPr>
          <w:u w:val="single"/>
        </w:rPr>
        <w:t xml:space="preserve"> был в целом удовлетворительный.</w:t>
      </w:r>
      <w:r w:rsidRPr="00D7630B">
        <w:rPr>
          <w:u w:val="single"/>
        </w:rPr>
        <w:t xml:space="preserve"> Кормов было заготовлено достаточно. </w:t>
      </w:r>
      <w:r w:rsidR="005B3E1A">
        <w:rPr>
          <w:u w:val="single"/>
        </w:rPr>
        <w:t>В</w:t>
      </w:r>
      <w:r w:rsidR="00587B39">
        <w:rPr>
          <w:u w:val="single"/>
        </w:rPr>
        <w:t xml:space="preserve"> себестоимости ощутимую часть</w:t>
      </w:r>
      <w:r w:rsidR="005B3E1A">
        <w:rPr>
          <w:u w:val="single"/>
        </w:rPr>
        <w:t xml:space="preserve"> затрат занимают энергоносители -</w:t>
      </w:r>
      <w:r w:rsidRPr="00D7630B">
        <w:rPr>
          <w:u w:val="single"/>
        </w:rPr>
        <w:t xml:space="preserve"> ГСМ</w:t>
      </w:r>
      <w:r w:rsidR="005B3E1A">
        <w:rPr>
          <w:u w:val="single"/>
        </w:rPr>
        <w:t xml:space="preserve"> и</w:t>
      </w:r>
      <w:r w:rsidRPr="00D7630B">
        <w:rPr>
          <w:u w:val="single"/>
        </w:rPr>
        <w:t xml:space="preserve"> </w:t>
      </w:r>
      <w:r w:rsidR="00587B39">
        <w:rPr>
          <w:u w:val="single"/>
        </w:rPr>
        <w:t xml:space="preserve">электроэнергия. </w:t>
      </w:r>
      <w:r w:rsidR="005B3E1A">
        <w:rPr>
          <w:u w:val="single"/>
        </w:rPr>
        <w:t>В хозяйстве была уменьшена посевная площадь картофеля на 5 га, но за счет повышения цены реализации рентабельн</w:t>
      </w:r>
      <w:r w:rsidR="005C7E59">
        <w:rPr>
          <w:u w:val="single"/>
        </w:rPr>
        <w:t>ость незначительно, но возросла, так же и на зерновые</w:t>
      </w:r>
      <w:r w:rsidR="005B3E1A">
        <w:rPr>
          <w:u w:val="single"/>
        </w:rPr>
        <w:t xml:space="preserve"> </w:t>
      </w:r>
      <w:r w:rsidRPr="00D7630B">
        <w:rPr>
          <w:u w:val="single"/>
        </w:rPr>
        <w:t>Животноводство.</w:t>
      </w:r>
    </w:p>
    <w:p w:rsidR="00D7630B" w:rsidRPr="00D7630B" w:rsidRDefault="00D7630B" w:rsidP="00D7630B">
      <w:pPr>
        <w:ind w:firstLine="720"/>
        <w:jc w:val="both"/>
      </w:pPr>
      <w:r w:rsidRPr="00D7630B">
        <w:t>Молочное животноводство сосредоточено на двух молочно-товарных фермах отд. «</w:t>
      </w:r>
      <w:proofErr w:type="spellStart"/>
      <w:r w:rsidRPr="00D7630B">
        <w:t>Тиняково</w:t>
      </w:r>
      <w:proofErr w:type="spellEnd"/>
      <w:r w:rsidRPr="00D7630B">
        <w:t xml:space="preserve">» и «Юрьевское», построены животноводческие помещения для содержания КРС, площадь сельскохозяйственных угодий позволяет обеспечить все поголовье собственными грубыми и сочными кормами. </w:t>
      </w:r>
      <w:r w:rsidR="005C7E59">
        <w:t>Р</w:t>
      </w:r>
      <w:r w:rsidRPr="00D7630B">
        <w:t xml:space="preserve">еализация </w:t>
      </w:r>
      <w:r w:rsidR="005C7E59">
        <w:t>мяса</w:t>
      </w:r>
      <w:r w:rsidRPr="00D7630B">
        <w:t xml:space="preserve"> КРС </w:t>
      </w:r>
      <w:r w:rsidR="005C7E59">
        <w:t xml:space="preserve">и молока производится </w:t>
      </w:r>
      <w:r w:rsidR="00EF69D7">
        <w:t xml:space="preserve">по очень </w:t>
      </w:r>
      <w:r w:rsidRPr="00D7630B">
        <w:t xml:space="preserve"> низким ценам,  в связи с этим отрасль животноводства убыточна. Монополисты (молочные заводы, мясокомбинаты) диктуют свои цены на молоко и мясо, которые намного ниже себестоимости.</w:t>
      </w:r>
    </w:p>
    <w:p w:rsidR="00D7630B" w:rsidRPr="00D7630B" w:rsidRDefault="00D7630B" w:rsidP="00D7630B">
      <w:pPr>
        <w:ind w:firstLine="720"/>
        <w:jc w:val="both"/>
      </w:pPr>
    </w:p>
    <w:tbl>
      <w:tblPr>
        <w:tblW w:w="0" w:type="auto"/>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single" w:sz="4" w:space="0" w:color="auto"/>
              <w:right w:val="nil"/>
            </w:tcBorders>
          </w:tcPr>
          <w:p w:rsidR="00D7630B" w:rsidRPr="00D7630B" w:rsidRDefault="00D7630B" w:rsidP="00D7630B">
            <w:r w:rsidRPr="00D7630B">
              <w:t>Наименование показателя</w:t>
            </w:r>
          </w:p>
        </w:tc>
        <w:tc>
          <w:tcPr>
            <w:tcW w:w="1980" w:type="dxa"/>
            <w:tcBorders>
              <w:top w:val="nil"/>
              <w:left w:val="nil"/>
              <w:bottom w:val="single" w:sz="4" w:space="0" w:color="auto"/>
              <w:right w:val="nil"/>
            </w:tcBorders>
          </w:tcPr>
          <w:p w:rsidR="00D7630B" w:rsidRPr="00D7630B" w:rsidRDefault="00D7630B" w:rsidP="00EF69D7">
            <w:pPr>
              <w:jc w:val="center"/>
            </w:pPr>
            <w:r w:rsidRPr="00D7630B">
              <w:t>201</w:t>
            </w:r>
            <w:r w:rsidR="00EF69D7">
              <w:t>3</w:t>
            </w:r>
            <w:r w:rsidR="005B3E1A">
              <w:t xml:space="preserve"> </w:t>
            </w:r>
            <w:r w:rsidRPr="00D7630B">
              <w:t>г.</w:t>
            </w:r>
          </w:p>
        </w:tc>
        <w:tc>
          <w:tcPr>
            <w:tcW w:w="1723" w:type="dxa"/>
            <w:tcBorders>
              <w:top w:val="nil"/>
              <w:left w:val="nil"/>
              <w:bottom w:val="single" w:sz="4" w:space="0" w:color="auto"/>
              <w:right w:val="nil"/>
            </w:tcBorders>
          </w:tcPr>
          <w:p w:rsidR="00D7630B" w:rsidRPr="00D7630B" w:rsidRDefault="00D7630B" w:rsidP="00EF69D7">
            <w:pPr>
              <w:jc w:val="both"/>
            </w:pPr>
            <w:proofErr w:type="spellStart"/>
            <w:r w:rsidRPr="00D7630B">
              <w:t>Изм</w:t>
            </w:r>
            <w:proofErr w:type="spellEnd"/>
            <w:r w:rsidRPr="00D7630B">
              <w:t>-е к 20</w:t>
            </w:r>
            <w:r w:rsidR="00587B39">
              <w:t>1</w:t>
            </w:r>
            <w:r w:rsidR="00EF69D7">
              <w:t>2</w:t>
            </w:r>
            <w:r w:rsidRPr="00D7630B">
              <w:t>г.</w:t>
            </w:r>
          </w:p>
        </w:tc>
      </w:tr>
      <w:tr w:rsidR="00D7630B" w:rsidRPr="00D7630B" w:rsidTr="00C5630C">
        <w:tc>
          <w:tcPr>
            <w:tcW w:w="5868" w:type="dxa"/>
          </w:tcPr>
          <w:p w:rsidR="00D7630B" w:rsidRPr="00D7630B" w:rsidRDefault="00D7630B" w:rsidP="00D7630B">
            <w:pPr>
              <w:jc w:val="both"/>
            </w:pPr>
            <w:r w:rsidRPr="00D7630B">
              <w:t>Поголовье КРС на конец года, гол.</w:t>
            </w:r>
          </w:p>
        </w:tc>
        <w:tc>
          <w:tcPr>
            <w:tcW w:w="1980" w:type="dxa"/>
          </w:tcPr>
          <w:p w:rsidR="00D7630B" w:rsidRPr="00D7630B" w:rsidRDefault="00D7630B" w:rsidP="00661094">
            <w:pPr>
              <w:jc w:val="right"/>
            </w:pPr>
            <w:r w:rsidRPr="00D7630B">
              <w:t>1</w:t>
            </w:r>
            <w:r w:rsidR="00661094">
              <w:t>516</w:t>
            </w:r>
          </w:p>
        </w:tc>
        <w:tc>
          <w:tcPr>
            <w:tcW w:w="1723" w:type="dxa"/>
          </w:tcPr>
          <w:p w:rsidR="00D7630B" w:rsidRPr="00D7630B" w:rsidRDefault="00021EFE" w:rsidP="00661094">
            <w:pPr>
              <w:jc w:val="right"/>
            </w:pPr>
            <w:r>
              <w:t>+3</w:t>
            </w:r>
            <w:r w:rsidR="00661094">
              <w:t>2</w:t>
            </w:r>
          </w:p>
        </w:tc>
      </w:tr>
      <w:tr w:rsidR="00D7630B" w:rsidRPr="00D7630B" w:rsidTr="00C5630C">
        <w:tc>
          <w:tcPr>
            <w:tcW w:w="5868" w:type="dxa"/>
          </w:tcPr>
          <w:p w:rsidR="00D7630B" w:rsidRPr="00D7630B" w:rsidRDefault="00D7630B" w:rsidP="00D7630B">
            <w:pPr>
              <w:ind w:firstLine="360"/>
              <w:jc w:val="both"/>
            </w:pPr>
            <w:r w:rsidRPr="00D7630B">
              <w:t xml:space="preserve">в </w:t>
            </w:r>
            <w:proofErr w:type="spellStart"/>
            <w:r w:rsidRPr="00D7630B">
              <w:t>т.ч</w:t>
            </w:r>
            <w:proofErr w:type="spellEnd"/>
            <w:r w:rsidRPr="00D7630B">
              <w:t>. коровы, гол.</w:t>
            </w:r>
          </w:p>
        </w:tc>
        <w:tc>
          <w:tcPr>
            <w:tcW w:w="1980" w:type="dxa"/>
          </w:tcPr>
          <w:p w:rsidR="00D7630B" w:rsidRPr="00D7630B" w:rsidRDefault="00661094" w:rsidP="00661094">
            <w:pPr>
              <w:jc w:val="right"/>
            </w:pPr>
            <w:r>
              <w:t>720</w:t>
            </w:r>
          </w:p>
        </w:tc>
        <w:tc>
          <w:tcPr>
            <w:tcW w:w="1723" w:type="dxa"/>
          </w:tcPr>
          <w:p w:rsidR="00D7630B" w:rsidRPr="00D7630B" w:rsidRDefault="00021EFE" w:rsidP="00661094">
            <w:pPr>
              <w:jc w:val="right"/>
            </w:pPr>
            <w:r>
              <w:t>+</w:t>
            </w:r>
            <w:r w:rsidR="00661094">
              <w:t>160</w:t>
            </w:r>
          </w:p>
        </w:tc>
      </w:tr>
      <w:tr w:rsidR="00D7630B" w:rsidRPr="00D7630B" w:rsidTr="00C5630C">
        <w:tc>
          <w:tcPr>
            <w:tcW w:w="5868" w:type="dxa"/>
          </w:tcPr>
          <w:p w:rsidR="00D7630B" w:rsidRPr="00D7630B" w:rsidRDefault="00D7630B" w:rsidP="00D7630B">
            <w:pPr>
              <w:jc w:val="both"/>
            </w:pPr>
            <w:r w:rsidRPr="00D7630B">
              <w:t>Среднегодовое поголовье, гол.</w:t>
            </w:r>
          </w:p>
        </w:tc>
        <w:tc>
          <w:tcPr>
            <w:tcW w:w="1980" w:type="dxa"/>
          </w:tcPr>
          <w:p w:rsidR="00D7630B" w:rsidRPr="00D7630B" w:rsidRDefault="00D7630B" w:rsidP="00661094">
            <w:pPr>
              <w:jc w:val="right"/>
            </w:pPr>
            <w:r w:rsidRPr="00D7630B">
              <w:t>1</w:t>
            </w:r>
            <w:r w:rsidR="00661094">
              <w:t>441</w:t>
            </w:r>
          </w:p>
        </w:tc>
        <w:tc>
          <w:tcPr>
            <w:tcW w:w="1723" w:type="dxa"/>
          </w:tcPr>
          <w:p w:rsidR="00D7630B" w:rsidRPr="00D7630B" w:rsidRDefault="00021EFE" w:rsidP="00661094">
            <w:pPr>
              <w:jc w:val="right"/>
            </w:pPr>
            <w:r>
              <w:t>+</w:t>
            </w:r>
            <w:r w:rsidR="00661094">
              <w:t>218</w:t>
            </w:r>
          </w:p>
        </w:tc>
      </w:tr>
      <w:tr w:rsidR="00D7630B" w:rsidRPr="00D7630B" w:rsidTr="00C5630C">
        <w:tc>
          <w:tcPr>
            <w:tcW w:w="5868" w:type="dxa"/>
          </w:tcPr>
          <w:p w:rsidR="00D7630B" w:rsidRPr="00D7630B" w:rsidRDefault="00D7630B" w:rsidP="00D7630B">
            <w:pPr>
              <w:ind w:firstLine="360"/>
              <w:jc w:val="both"/>
            </w:pPr>
            <w:r w:rsidRPr="00D7630B">
              <w:t xml:space="preserve">в </w:t>
            </w:r>
            <w:proofErr w:type="spellStart"/>
            <w:r w:rsidRPr="00D7630B">
              <w:t>т.ч</w:t>
            </w:r>
            <w:proofErr w:type="spellEnd"/>
            <w:r w:rsidRPr="00D7630B">
              <w:t>. коровы, гол.</w:t>
            </w:r>
          </w:p>
        </w:tc>
        <w:tc>
          <w:tcPr>
            <w:tcW w:w="1980" w:type="dxa"/>
          </w:tcPr>
          <w:p w:rsidR="00D7630B" w:rsidRPr="00D7630B" w:rsidRDefault="00661094" w:rsidP="00021EFE">
            <w:pPr>
              <w:jc w:val="right"/>
            </w:pPr>
            <w:r>
              <w:t>684</w:t>
            </w:r>
          </w:p>
        </w:tc>
        <w:tc>
          <w:tcPr>
            <w:tcW w:w="1723" w:type="dxa"/>
          </w:tcPr>
          <w:p w:rsidR="00D7630B" w:rsidRPr="00D7630B" w:rsidRDefault="00021EFE" w:rsidP="00661094">
            <w:pPr>
              <w:jc w:val="right"/>
            </w:pPr>
            <w:r>
              <w:t>+</w:t>
            </w:r>
            <w:r w:rsidR="00661094">
              <w:t>175</w:t>
            </w:r>
          </w:p>
        </w:tc>
      </w:tr>
      <w:tr w:rsidR="00D7630B" w:rsidRPr="00D7630B" w:rsidTr="00C5630C">
        <w:tc>
          <w:tcPr>
            <w:tcW w:w="5868" w:type="dxa"/>
          </w:tcPr>
          <w:p w:rsidR="00D7630B" w:rsidRPr="00D7630B" w:rsidRDefault="00D7630B" w:rsidP="00D7630B">
            <w:pPr>
              <w:jc w:val="both"/>
            </w:pPr>
            <w:r w:rsidRPr="00D7630B">
              <w:lastRenderedPageBreak/>
              <w:t xml:space="preserve">Удой на одну корову в год, </w:t>
            </w:r>
            <w:proofErr w:type="gramStart"/>
            <w:r w:rsidRPr="00D7630B">
              <w:t>кг</w:t>
            </w:r>
            <w:proofErr w:type="gramEnd"/>
          </w:p>
        </w:tc>
        <w:tc>
          <w:tcPr>
            <w:tcW w:w="1980" w:type="dxa"/>
          </w:tcPr>
          <w:p w:rsidR="00D7630B" w:rsidRPr="00D7630B" w:rsidRDefault="00D7630B" w:rsidP="00661094">
            <w:pPr>
              <w:jc w:val="right"/>
            </w:pPr>
            <w:r w:rsidRPr="00D7630B">
              <w:t>4</w:t>
            </w:r>
            <w:r w:rsidR="00661094">
              <w:t>826</w:t>
            </w:r>
          </w:p>
        </w:tc>
        <w:tc>
          <w:tcPr>
            <w:tcW w:w="1723" w:type="dxa"/>
          </w:tcPr>
          <w:p w:rsidR="00D7630B" w:rsidRPr="00D7630B" w:rsidRDefault="00021EFE" w:rsidP="00661094">
            <w:pPr>
              <w:jc w:val="right"/>
            </w:pPr>
            <w:r>
              <w:t>+</w:t>
            </w:r>
            <w:r w:rsidR="00661094">
              <w:t>384</w:t>
            </w:r>
          </w:p>
        </w:tc>
      </w:tr>
      <w:tr w:rsidR="00D7630B" w:rsidRPr="00D7630B" w:rsidTr="00C5630C">
        <w:tc>
          <w:tcPr>
            <w:tcW w:w="5868" w:type="dxa"/>
          </w:tcPr>
          <w:p w:rsidR="00D7630B" w:rsidRPr="00D7630B" w:rsidRDefault="00D7630B" w:rsidP="00D7630B">
            <w:pPr>
              <w:jc w:val="both"/>
            </w:pPr>
            <w:r w:rsidRPr="00D7630B">
              <w:t>Валовой надой, тонн</w:t>
            </w:r>
          </w:p>
        </w:tc>
        <w:tc>
          <w:tcPr>
            <w:tcW w:w="1980" w:type="dxa"/>
          </w:tcPr>
          <w:p w:rsidR="00D7630B" w:rsidRPr="00D7630B" w:rsidRDefault="00661094" w:rsidP="00D7630B">
            <w:pPr>
              <w:jc w:val="right"/>
            </w:pPr>
            <w:r>
              <w:t>33009</w:t>
            </w:r>
          </w:p>
        </w:tc>
        <w:tc>
          <w:tcPr>
            <w:tcW w:w="1723" w:type="dxa"/>
          </w:tcPr>
          <w:p w:rsidR="00D7630B" w:rsidRPr="00D7630B" w:rsidRDefault="00021EFE" w:rsidP="00661094">
            <w:pPr>
              <w:jc w:val="right"/>
            </w:pPr>
            <w:r>
              <w:t>+1</w:t>
            </w:r>
            <w:r w:rsidR="00661094">
              <w:t>0398</w:t>
            </w:r>
          </w:p>
        </w:tc>
      </w:tr>
      <w:tr w:rsidR="00D7630B" w:rsidRPr="00D7630B" w:rsidTr="00C5630C">
        <w:tc>
          <w:tcPr>
            <w:tcW w:w="5868" w:type="dxa"/>
          </w:tcPr>
          <w:p w:rsidR="00D7630B" w:rsidRPr="00D7630B" w:rsidRDefault="00D7630B" w:rsidP="00D7630B">
            <w:pPr>
              <w:jc w:val="both"/>
            </w:pPr>
            <w:r w:rsidRPr="00D7630B">
              <w:t>Получено телят</w:t>
            </w:r>
          </w:p>
        </w:tc>
        <w:tc>
          <w:tcPr>
            <w:tcW w:w="1980" w:type="dxa"/>
          </w:tcPr>
          <w:p w:rsidR="00D7630B" w:rsidRPr="00D7630B" w:rsidRDefault="00661094" w:rsidP="00657032">
            <w:pPr>
              <w:jc w:val="right"/>
            </w:pPr>
            <w:r>
              <w:t>491</w:t>
            </w:r>
          </w:p>
        </w:tc>
        <w:tc>
          <w:tcPr>
            <w:tcW w:w="1723" w:type="dxa"/>
          </w:tcPr>
          <w:p w:rsidR="00D7630B" w:rsidRPr="00D7630B" w:rsidRDefault="00661094" w:rsidP="00D7630B">
            <w:pPr>
              <w:jc w:val="right"/>
            </w:pPr>
            <w:r>
              <w:t>-266</w:t>
            </w:r>
          </w:p>
        </w:tc>
      </w:tr>
      <w:tr w:rsidR="00D7630B" w:rsidRPr="00D7630B" w:rsidTr="00C5630C">
        <w:tc>
          <w:tcPr>
            <w:tcW w:w="5868" w:type="dxa"/>
          </w:tcPr>
          <w:p w:rsidR="00D7630B" w:rsidRPr="00D7630B" w:rsidRDefault="00D7630B" w:rsidP="00D7630B">
            <w:pPr>
              <w:jc w:val="both"/>
            </w:pPr>
          </w:p>
        </w:tc>
        <w:tc>
          <w:tcPr>
            <w:tcW w:w="1980" w:type="dxa"/>
          </w:tcPr>
          <w:p w:rsidR="00D7630B" w:rsidRPr="00D7630B" w:rsidRDefault="00D7630B" w:rsidP="00021EFE">
            <w:pPr>
              <w:jc w:val="right"/>
            </w:pPr>
          </w:p>
        </w:tc>
        <w:tc>
          <w:tcPr>
            <w:tcW w:w="1723" w:type="dxa"/>
          </w:tcPr>
          <w:p w:rsidR="00D7630B" w:rsidRPr="00D7630B" w:rsidRDefault="00D7630B" w:rsidP="00661094">
            <w:pPr>
              <w:jc w:val="right"/>
            </w:pPr>
          </w:p>
        </w:tc>
      </w:tr>
      <w:tr w:rsidR="00D7630B" w:rsidRPr="00D7630B" w:rsidTr="00C5630C">
        <w:tc>
          <w:tcPr>
            <w:tcW w:w="5868" w:type="dxa"/>
          </w:tcPr>
          <w:p w:rsidR="00D7630B" w:rsidRPr="00D7630B" w:rsidRDefault="00D7630B" w:rsidP="00D7630B">
            <w:pPr>
              <w:jc w:val="both"/>
            </w:pPr>
          </w:p>
        </w:tc>
        <w:tc>
          <w:tcPr>
            <w:tcW w:w="1980" w:type="dxa"/>
          </w:tcPr>
          <w:p w:rsidR="00D7630B" w:rsidRPr="00D7630B" w:rsidRDefault="00D7630B" w:rsidP="00D7630B">
            <w:pPr>
              <w:jc w:val="right"/>
            </w:pPr>
          </w:p>
        </w:tc>
        <w:tc>
          <w:tcPr>
            <w:tcW w:w="1723" w:type="dxa"/>
          </w:tcPr>
          <w:p w:rsidR="00D7630B" w:rsidRPr="00D7630B" w:rsidRDefault="00D7630B" w:rsidP="00661094">
            <w:pPr>
              <w:jc w:val="right"/>
            </w:pPr>
          </w:p>
        </w:tc>
      </w:tr>
      <w:tr w:rsidR="00D7630B" w:rsidRPr="00D7630B" w:rsidTr="00C5630C">
        <w:tc>
          <w:tcPr>
            <w:tcW w:w="5868" w:type="dxa"/>
          </w:tcPr>
          <w:p w:rsidR="00D7630B" w:rsidRPr="00D7630B" w:rsidRDefault="00D7630B" w:rsidP="00D7630B">
            <w:pPr>
              <w:jc w:val="both"/>
            </w:pPr>
          </w:p>
        </w:tc>
        <w:tc>
          <w:tcPr>
            <w:tcW w:w="1980" w:type="dxa"/>
          </w:tcPr>
          <w:p w:rsidR="00D7630B" w:rsidRPr="00D7630B" w:rsidRDefault="00D7630B" w:rsidP="00657032">
            <w:pPr>
              <w:jc w:val="right"/>
            </w:pPr>
          </w:p>
        </w:tc>
        <w:tc>
          <w:tcPr>
            <w:tcW w:w="1723" w:type="dxa"/>
          </w:tcPr>
          <w:p w:rsidR="00D7630B" w:rsidRPr="00D7630B" w:rsidRDefault="00D7630B" w:rsidP="00021EFE">
            <w:pPr>
              <w:jc w:val="right"/>
            </w:pPr>
          </w:p>
        </w:tc>
      </w:tr>
      <w:tr w:rsidR="00D7630B" w:rsidRPr="00D7630B" w:rsidTr="00C5630C">
        <w:tc>
          <w:tcPr>
            <w:tcW w:w="5868" w:type="dxa"/>
          </w:tcPr>
          <w:p w:rsidR="00D7630B" w:rsidRPr="00D7630B" w:rsidRDefault="00D7630B" w:rsidP="00D7630B">
            <w:pPr>
              <w:jc w:val="both"/>
            </w:pPr>
          </w:p>
        </w:tc>
        <w:tc>
          <w:tcPr>
            <w:tcW w:w="1980" w:type="dxa"/>
          </w:tcPr>
          <w:p w:rsidR="00D7630B" w:rsidRPr="00D7630B" w:rsidRDefault="00D7630B" w:rsidP="00657032">
            <w:pPr>
              <w:jc w:val="right"/>
            </w:pPr>
          </w:p>
        </w:tc>
        <w:tc>
          <w:tcPr>
            <w:tcW w:w="1723" w:type="dxa"/>
          </w:tcPr>
          <w:p w:rsidR="00D7630B" w:rsidRPr="00D7630B" w:rsidRDefault="00D7630B" w:rsidP="00D7630B">
            <w:pPr>
              <w:jc w:val="right"/>
            </w:pPr>
          </w:p>
        </w:tc>
      </w:tr>
      <w:tr w:rsidR="00D7630B" w:rsidRPr="00D7630B" w:rsidTr="00C5630C">
        <w:tc>
          <w:tcPr>
            <w:tcW w:w="5868" w:type="dxa"/>
          </w:tcPr>
          <w:p w:rsidR="00D7630B" w:rsidRPr="00D7630B" w:rsidRDefault="00D7630B" w:rsidP="00D7630B">
            <w:pPr>
              <w:jc w:val="both"/>
            </w:pPr>
          </w:p>
        </w:tc>
        <w:tc>
          <w:tcPr>
            <w:tcW w:w="1980" w:type="dxa"/>
          </w:tcPr>
          <w:p w:rsidR="00D7630B" w:rsidRPr="00D7630B" w:rsidRDefault="00D7630B" w:rsidP="00657032">
            <w:pPr>
              <w:jc w:val="right"/>
            </w:pPr>
          </w:p>
        </w:tc>
        <w:tc>
          <w:tcPr>
            <w:tcW w:w="1723" w:type="dxa"/>
          </w:tcPr>
          <w:p w:rsidR="00D7630B" w:rsidRPr="00D7630B" w:rsidRDefault="00D7630B" w:rsidP="00D00019">
            <w:pPr>
              <w:jc w:val="right"/>
            </w:pPr>
          </w:p>
        </w:tc>
      </w:tr>
    </w:tbl>
    <w:p w:rsidR="00D7630B" w:rsidRPr="00D7630B" w:rsidRDefault="00D7630B" w:rsidP="00661094">
      <w:pPr>
        <w:jc w:val="both"/>
      </w:pPr>
    </w:p>
    <w:p w:rsidR="00D7630B" w:rsidRPr="00D7630B" w:rsidRDefault="00D7630B" w:rsidP="00D7630B">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single" w:sz="4" w:space="0" w:color="auto"/>
              <w:right w:val="nil"/>
            </w:tcBorders>
          </w:tcPr>
          <w:p w:rsidR="00D7630B" w:rsidRPr="00D7630B" w:rsidRDefault="00D7630B" w:rsidP="00D7630B">
            <w:r w:rsidRPr="00D7630B">
              <w:t>Наименование показателя</w:t>
            </w:r>
          </w:p>
        </w:tc>
        <w:tc>
          <w:tcPr>
            <w:tcW w:w="1980" w:type="dxa"/>
            <w:tcBorders>
              <w:top w:val="nil"/>
              <w:left w:val="nil"/>
              <w:bottom w:val="single" w:sz="4" w:space="0" w:color="auto"/>
              <w:right w:val="nil"/>
            </w:tcBorders>
          </w:tcPr>
          <w:p w:rsidR="00D7630B" w:rsidRPr="00D7630B" w:rsidRDefault="00D7630B" w:rsidP="00661094">
            <w:pPr>
              <w:jc w:val="center"/>
            </w:pPr>
            <w:r w:rsidRPr="00D7630B">
              <w:t>201</w:t>
            </w:r>
            <w:r w:rsidR="00661094">
              <w:t>3</w:t>
            </w:r>
            <w:r w:rsidRPr="00D7630B">
              <w:t>г.</w:t>
            </w:r>
          </w:p>
        </w:tc>
        <w:tc>
          <w:tcPr>
            <w:tcW w:w="1723" w:type="dxa"/>
            <w:tcBorders>
              <w:top w:val="nil"/>
              <w:left w:val="nil"/>
              <w:bottom w:val="single" w:sz="4" w:space="0" w:color="auto"/>
              <w:right w:val="nil"/>
            </w:tcBorders>
          </w:tcPr>
          <w:p w:rsidR="00D7630B" w:rsidRPr="00D7630B" w:rsidRDefault="00D7630B" w:rsidP="00661094">
            <w:pPr>
              <w:jc w:val="both"/>
            </w:pPr>
            <w:proofErr w:type="spellStart"/>
            <w:r w:rsidRPr="00D7630B">
              <w:t>Изм</w:t>
            </w:r>
            <w:proofErr w:type="spellEnd"/>
            <w:r w:rsidRPr="00D7630B">
              <w:t>-е к 20</w:t>
            </w:r>
            <w:r w:rsidR="00657032">
              <w:t>1</w:t>
            </w:r>
            <w:r w:rsidR="00661094">
              <w:t>2</w:t>
            </w:r>
            <w:r w:rsidRPr="00D7630B">
              <w:t>г.</w:t>
            </w:r>
          </w:p>
        </w:tc>
      </w:tr>
      <w:tr w:rsidR="00D7630B" w:rsidRPr="00D7630B" w:rsidTr="00C5630C">
        <w:tc>
          <w:tcPr>
            <w:tcW w:w="5868" w:type="dxa"/>
            <w:tcBorders>
              <w:top w:val="single" w:sz="4" w:space="0" w:color="auto"/>
              <w:left w:val="nil"/>
              <w:bottom w:val="nil"/>
              <w:right w:val="nil"/>
            </w:tcBorders>
          </w:tcPr>
          <w:p w:rsidR="00D7630B" w:rsidRPr="00D7630B" w:rsidRDefault="00D7630B" w:rsidP="00D7630B">
            <w:pPr>
              <w:jc w:val="both"/>
            </w:pPr>
            <w:r w:rsidRPr="00D7630B">
              <w:t xml:space="preserve">Себестоимость </w:t>
            </w:r>
            <w:smartTag w:uri="urn:schemas-microsoft-com:office:smarttags" w:element="metricconverter">
              <w:smartTagPr>
                <w:attr w:name="ProductID" w:val="1 кг"/>
              </w:smartTagPr>
              <w:r w:rsidRPr="00D7630B">
                <w:t>1 кг</w:t>
              </w:r>
            </w:smartTag>
            <w:r w:rsidRPr="00D7630B">
              <w:t xml:space="preserve"> молока, кг</w:t>
            </w:r>
          </w:p>
        </w:tc>
        <w:tc>
          <w:tcPr>
            <w:tcW w:w="1980" w:type="dxa"/>
            <w:tcBorders>
              <w:top w:val="single" w:sz="4" w:space="0" w:color="auto"/>
              <w:left w:val="nil"/>
              <w:bottom w:val="nil"/>
              <w:right w:val="nil"/>
            </w:tcBorders>
          </w:tcPr>
          <w:p w:rsidR="00D7630B" w:rsidRPr="00D7630B" w:rsidRDefault="00661094" w:rsidP="00661094">
            <w:pPr>
              <w:jc w:val="right"/>
            </w:pPr>
            <w:r>
              <w:t>17</w:t>
            </w:r>
            <w:r w:rsidR="00D00019">
              <w:t>,</w:t>
            </w:r>
            <w:r>
              <w:t>2</w:t>
            </w:r>
            <w:r w:rsidR="00D00019">
              <w:t>4</w:t>
            </w:r>
          </w:p>
        </w:tc>
        <w:tc>
          <w:tcPr>
            <w:tcW w:w="1723" w:type="dxa"/>
            <w:tcBorders>
              <w:top w:val="single" w:sz="4" w:space="0" w:color="auto"/>
              <w:left w:val="nil"/>
              <w:bottom w:val="nil"/>
              <w:right w:val="nil"/>
            </w:tcBorders>
          </w:tcPr>
          <w:p w:rsidR="00D7630B" w:rsidRPr="00D7630B" w:rsidRDefault="00661094" w:rsidP="00D00019">
            <w:pPr>
              <w:jc w:val="right"/>
            </w:pPr>
            <w:r>
              <w:t>-5,4</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Средняя цена реализации </w:t>
            </w:r>
            <w:smartTag w:uri="urn:schemas-microsoft-com:office:smarttags" w:element="metricconverter">
              <w:smartTagPr>
                <w:attr w:name="ProductID" w:val="1 кг"/>
              </w:smartTagPr>
              <w:r w:rsidRPr="00D7630B">
                <w:t>1 кг</w:t>
              </w:r>
            </w:smartTag>
            <w:r w:rsidRPr="00D7630B">
              <w:t xml:space="preserve"> молока, кг</w:t>
            </w:r>
          </w:p>
        </w:tc>
        <w:tc>
          <w:tcPr>
            <w:tcW w:w="1980" w:type="dxa"/>
            <w:tcBorders>
              <w:top w:val="nil"/>
              <w:left w:val="nil"/>
              <w:bottom w:val="nil"/>
              <w:right w:val="nil"/>
            </w:tcBorders>
          </w:tcPr>
          <w:p w:rsidR="00D7630B" w:rsidRPr="00D7630B" w:rsidRDefault="00D7630B" w:rsidP="00661094">
            <w:pPr>
              <w:jc w:val="right"/>
            </w:pPr>
            <w:r w:rsidRPr="00D7630B">
              <w:t>1</w:t>
            </w:r>
            <w:r w:rsidR="00661094">
              <w:t>5</w:t>
            </w:r>
            <w:r w:rsidRPr="00D7630B">
              <w:t>,</w:t>
            </w:r>
            <w:r w:rsidR="00661094">
              <w:t>89</w:t>
            </w:r>
          </w:p>
        </w:tc>
        <w:tc>
          <w:tcPr>
            <w:tcW w:w="1723" w:type="dxa"/>
            <w:tcBorders>
              <w:top w:val="nil"/>
              <w:left w:val="nil"/>
              <w:bottom w:val="nil"/>
              <w:right w:val="nil"/>
            </w:tcBorders>
          </w:tcPr>
          <w:p w:rsidR="00D7630B" w:rsidRPr="00D7630B" w:rsidRDefault="00661094" w:rsidP="00657032">
            <w:pPr>
              <w:jc w:val="right"/>
            </w:pPr>
            <w:r>
              <w:t>+1,88</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Рентабельность производства молока, %</w:t>
            </w:r>
          </w:p>
        </w:tc>
        <w:tc>
          <w:tcPr>
            <w:tcW w:w="1980" w:type="dxa"/>
            <w:tcBorders>
              <w:top w:val="nil"/>
              <w:left w:val="nil"/>
              <w:bottom w:val="nil"/>
              <w:right w:val="nil"/>
            </w:tcBorders>
          </w:tcPr>
          <w:p w:rsidR="00D7630B" w:rsidRPr="00D7630B" w:rsidRDefault="00661094" w:rsidP="00661094">
            <w:pPr>
              <w:jc w:val="right"/>
            </w:pPr>
            <w:r>
              <w:t>-8</w:t>
            </w:r>
          </w:p>
        </w:tc>
        <w:tc>
          <w:tcPr>
            <w:tcW w:w="1723" w:type="dxa"/>
            <w:tcBorders>
              <w:top w:val="nil"/>
              <w:left w:val="nil"/>
              <w:bottom w:val="nil"/>
              <w:right w:val="nil"/>
            </w:tcBorders>
          </w:tcPr>
          <w:p w:rsidR="00D7630B" w:rsidRPr="00D7630B" w:rsidRDefault="00D00019" w:rsidP="00661094">
            <w:pPr>
              <w:jc w:val="right"/>
            </w:pPr>
            <w:r>
              <w:t>+</w:t>
            </w:r>
            <w:r w:rsidR="00661094">
              <w:t>53</w:t>
            </w:r>
            <w:r>
              <w:t>,</w:t>
            </w:r>
            <w:r w:rsidR="00661094">
              <w:t>7</w:t>
            </w:r>
            <w:r>
              <w:t>9</w:t>
            </w:r>
          </w:p>
        </w:tc>
      </w:tr>
      <w:tr w:rsidR="00D7630B" w:rsidRPr="00D7630B" w:rsidTr="00C5630C">
        <w:tc>
          <w:tcPr>
            <w:tcW w:w="5868" w:type="dxa"/>
            <w:tcBorders>
              <w:top w:val="nil"/>
              <w:left w:val="nil"/>
              <w:bottom w:val="nil"/>
              <w:right w:val="nil"/>
            </w:tcBorders>
          </w:tcPr>
          <w:p w:rsidR="00D7630B" w:rsidRPr="00D7630B" w:rsidRDefault="00D7630B" w:rsidP="00A90256">
            <w:pPr>
              <w:jc w:val="both"/>
            </w:pPr>
          </w:p>
        </w:tc>
        <w:tc>
          <w:tcPr>
            <w:tcW w:w="1980" w:type="dxa"/>
            <w:tcBorders>
              <w:top w:val="nil"/>
              <w:left w:val="nil"/>
              <w:bottom w:val="nil"/>
              <w:right w:val="nil"/>
            </w:tcBorders>
          </w:tcPr>
          <w:p w:rsidR="00D7630B" w:rsidRPr="00D7630B" w:rsidRDefault="00D7630B" w:rsidP="005D044C">
            <w:pPr>
              <w:jc w:val="right"/>
            </w:pPr>
          </w:p>
        </w:tc>
        <w:tc>
          <w:tcPr>
            <w:tcW w:w="1723" w:type="dxa"/>
            <w:tcBorders>
              <w:top w:val="nil"/>
              <w:left w:val="nil"/>
              <w:bottom w:val="nil"/>
              <w:right w:val="nil"/>
            </w:tcBorders>
          </w:tcPr>
          <w:p w:rsidR="00D7630B" w:rsidRPr="00D7630B" w:rsidRDefault="00D7630B" w:rsidP="005D044C">
            <w:pPr>
              <w:jc w:val="right"/>
            </w:pPr>
          </w:p>
        </w:tc>
      </w:tr>
      <w:tr w:rsidR="00A90256" w:rsidRPr="00D7630B" w:rsidTr="00C5630C">
        <w:tc>
          <w:tcPr>
            <w:tcW w:w="5868" w:type="dxa"/>
            <w:tcBorders>
              <w:top w:val="nil"/>
              <w:left w:val="nil"/>
              <w:bottom w:val="nil"/>
              <w:right w:val="nil"/>
            </w:tcBorders>
          </w:tcPr>
          <w:p w:rsidR="00A90256" w:rsidRPr="00D7630B" w:rsidRDefault="00A90256" w:rsidP="001827F9">
            <w:pPr>
              <w:jc w:val="both"/>
            </w:pPr>
          </w:p>
        </w:tc>
        <w:tc>
          <w:tcPr>
            <w:tcW w:w="1980" w:type="dxa"/>
            <w:tcBorders>
              <w:top w:val="nil"/>
              <w:left w:val="nil"/>
              <w:bottom w:val="nil"/>
              <w:right w:val="nil"/>
            </w:tcBorders>
          </w:tcPr>
          <w:p w:rsidR="00A90256" w:rsidRPr="00D7630B" w:rsidRDefault="00A90256" w:rsidP="001827F9">
            <w:pPr>
              <w:jc w:val="right"/>
            </w:pPr>
          </w:p>
        </w:tc>
        <w:tc>
          <w:tcPr>
            <w:tcW w:w="1723" w:type="dxa"/>
            <w:tcBorders>
              <w:top w:val="nil"/>
              <w:left w:val="nil"/>
              <w:bottom w:val="nil"/>
              <w:right w:val="nil"/>
            </w:tcBorders>
          </w:tcPr>
          <w:p w:rsidR="00A90256" w:rsidRPr="00D7630B" w:rsidRDefault="00A90256" w:rsidP="001827F9">
            <w:pPr>
              <w:jc w:val="right"/>
            </w:pPr>
          </w:p>
        </w:tc>
      </w:tr>
      <w:tr w:rsidR="00D7630B" w:rsidRPr="00D7630B" w:rsidTr="00C5630C">
        <w:tc>
          <w:tcPr>
            <w:tcW w:w="5868" w:type="dxa"/>
            <w:tcBorders>
              <w:top w:val="nil"/>
              <w:left w:val="nil"/>
              <w:bottom w:val="nil"/>
              <w:right w:val="nil"/>
            </w:tcBorders>
          </w:tcPr>
          <w:p w:rsidR="00D7630B" w:rsidRPr="00D7630B" w:rsidRDefault="00D7630B" w:rsidP="00D7630B">
            <w:pPr>
              <w:jc w:val="both"/>
            </w:pPr>
          </w:p>
        </w:tc>
        <w:tc>
          <w:tcPr>
            <w:tcW w:w="1980" w:type="dxa"/>
            <w:tcBorders>
              <w:top w:val="nil"/>
              <w:left w:val="nil"/>
              <w:bottom w:val="nil"/>
              <w:right w:val="nil"/>
            </w:tcBorders>
          </w:tcPr>
          <w:p w:rsidR="00D7630B" w:rsidRPr="00D7630B" w:rsidRDefault="00D7630B" w:rsidP="00657032">
            <w:pPr>
              <w:jc w:val="right"/>
            </w:pPr>
          </w:p>
        </w:tc>
        <w:tc>
          <w:tcPr>
            <w:tcW w:w="1723" w:type="dxa"/>
            <w:tcBorders>
              <w:top w:val="nil"/>
              <w:left w:val="nil"/>
              <w:bottom w:val="nil"/>
              <w:right w:val="nil"/>
            </w:tcBorders>
          </w:tcPr>
          <w:p w:rsidR="00D7630B" w:rsidRPr="00D7630B" w:rsidRDefault="00D7630B" w:rsidP="00D7630B">
            <w:pPr>
              <w:jc w:val="right"/>
            </w:pPr>
          </w:p>
        </w:tc>
      </w:tr>
      <w:tr w:rsidR="00A90256" w:rsidRPr="00D7630B" w:rsidTr="001827F9">
        <w:tc>
          <w:tcPr>
            <w:tcW w:w="5868" w:type="dxa"/>
            <w:tcBorders>
              <w:top w:val="nil"/>
              <w:left w:val="nil"/>
              <w:bottom w:val="nil"/>
              <w:right w:val="nil"/>
            </w:tcBorders>
          </w:tcPr>
          <w:p w:rsidR="00A90256" w:rsidRPr="00D7630B" w:rsidRDefault="00A90256" w:rsidP="001827F9">
            <w:pPr>
              <w:jc w:val="both"/>
            </w:pPr>
          </w:p>
        </w:tc>
        <w:tc>
          <w:tcPr>
            <w:tcW w:w="1980" w:type="dxa"/>
            <w:tcBorders>
              <w:top w:val="nil"/>
              <w:left w:val="nil"/>
              <w:bottom w:val="nil"/>
              <w:right w:val="nil"/>
            </w:tcBorders>
          </w:tcPr>
          <w:p w:rsidR="00A90256" w:rsidRPr="00D7630B" w:rsidRDefault="00A90256" w:rsidP="001827F9">
            <w:pPr>
              <w:jc w:val="right"/>
            </w:pPr>
          </w:p>
        </w:tc>
        <w:tc>
          <w:tcPr>
            <w:tcW w:w="1723" w:type="dxa"/>
            <w:tcBorders>
              <w:top w:val="nil"/>
              <w:left w:val="nil"/>
              <w:bottom w:val="nil"/>
              <w:right w:val="nil"/>
            </w:tcBorders>
          </w:tcPr>
          <w:p w:rsidR="00A90256" w:rsidRPr="00D7630B" w:rsidRDefault="00A90256" w:rsidP="001827F9">
            <w:pPr>
              <w:jc w:val="right"/>
            </w:pPr>
          </w:p>
        </w:tc>
      </w:tr>
      <w:tr w:rsidR="00A90256" w:rsidRPr="00D7630B" w:rsidTr="00A90256">
        <w:tc>
          <w:tcPr>
            <w:tcW w:w="5868" w:type="dxa"/>
            <w:tcBorders>
              <w:top w:val="nil"/>
              <w:left w:val="nil"/>
              <w:bottom w:val="nil"/>
              <w:right w:val="nil"/>
            </w:tcBorders>
          </w:tcPr>
          <w:p w:rsidR="00A90256" w:rsidRPr="00D7630B" w:rsidRDefault="00A90256" w:rsidP="001827F9">
            <w:pPr>
              <w:jc w:val="both"/>
            </w:pPr>
          </w:p>
        </w:tc>
        <w:tc>
          <w:tcPr>
            <w:tcW w:w="1980" w:type="dxa"/>
            <w:tcBorders>
              <w:top w:val="nil"/>
              <w:left w:val="nil"/>
              <w:bottom w:val="nil"/>
              <w:right w:val="nil"/>
            </w:tcBorders>
          </w:tcPr>
          <w:p w:rsidR="00A90256" w:rsidRPr="00D7630B" w:rsidRDefault="00A90256" w:rsidP="001827F9">
            <w:pPr>
              <w:jc w:val="right"/>
            </w:pPr>
          </w:p>
        </w:tc>
        <w:tc>
          <w:tcPr>
            <w:tcW w:w="1723" w:type="dxa"/>
            <w:tcBorders>
              <w:top w:val="nil"/>
              <w:left w:val="nil"/>
              <w:bottom w:val="nil"/>
              <w:right w:val="nil"/>
            </w:tcBorders>
          </w:tcPr>
          <w:p w:rsidR="00A90256" w:rsidRPr="00D7630B" w:rsidRDefault="00A90256" w:rsidP="001827F9">
            <w:pPr>
              <w:jc w:val="right"/>
            </w:pPr>
          </w:p>
        </w:tc>
      </w:tr>
    </w:tbl>
    <w:p w:rsidR="00D7630B" w:rsidRPr="00D7630B" w:rsidRDefault="00D7630B" w:rsidP="00D7630B">
      <w:pPr>
        <w:jc w:val="both"/>
      </w:pPr>
    </w:p>
    <w:p w:rsidR="00D7630B" w:rsidRPr="00D7630B" w:rsidRDefault="00D7630B" w:rsidP="00D7630B">
      <w:pPr>
        <w:jc w:val="both"/>
      </w:pPr>
    </w:p>
    <w:p w:rsidR="00D7630B" w:rsidRPr="00D7630B" w:rsidRDefault="00C54232" w:rsidP="00D7630B">
      <w:pPr>
        <w:ind w:firstLine="720"/>
        <w:jc w:val="both"/>
      </w:pPr>
      <w:r>
        <w:t>С</w:t>
      </w:r>
      <w:r w:rsidR="00D7630B" w:rsidRPr="00D7630B">
        <w:t xml:space="preserve">ебестоимости молока </w:t>
      </w:r>
      <w:r>
        <w:t xml:space="preserve">снизилась за счет увеличения надоя молока, но все же велика </w:t>
      </w:r>
      <w:proofErr w:type="gramStart"/>
      <w:r w:rsidR="00D7630B" w:rsidRPr="00D7630B">
        <w:t>в следствии</w:t>
      </w:r>
      <w:proofErr w:type="gramEnd"/>
      <w:r w:rsidR="00D7630B" w:rsidRPr="00D7630B">
        <w:t xml:space="preserve">  роста затрат на доставку кормов и подстилочного материала, увеличения расхода и стоимости ГСМ, </w:t>
      </w:r>
      <w:r w:rsidR="00A90256">
        <w:t xml:space="preserve">электроэнергии, </w:t>
      </w:r>
      <w:r w:rsidR="00657032">
        <w:t>начисление амортизации на основное стадо</w:t>
      </w:r>
      <w:r>
        <w:t>.</w:t>
      </w:r>
      <w:r w:rsidR="00A90256">
        <w:t xml:space="preserve"> Животноводство убыточно, так как цены реализации на продукцию животноводства</w:t>
      </w:r>
      <w:r w:rsidR="00C25069">
        <w:t xml:space="preserve"> очень низкие, а то и совсем наша продукция никому не нужна, все закупают полутуши из-за границы, это выгодно переработчикам и в основном все мясокомбинаты ушли от приемки живого скота или же принимают по очень низким ценам.  Ни одного мясокомбината по Калужской области нет для сдачи скота вынужденного забоя, которого перерабатывают на мясокостную муку.  </w:t>
      </w:r>
      <w:proofErr w:type="spellStart"/>
      <w:r w:rsidR="00C25069">
        <w:t>Молзаводы</w:t>
      </w:r>
      <w:proofErr w:type="spellEnd"/>
      <w:r w:rsidR="00C25069">
        <w:t xml:space="preserve"> тоже диктуют свои цены.</w:t>
      </w:r>
    </w:p>
    <w:p w:rsidR="00D7630B" w:rsidRPr="00D7630B" w:rsidRDefault="00D7630B" w:rsidP="00D7630B">
      <w:pPr>
        <w:keepNext/>
        <w:spacing w:before="240" w:after="120"/>
        <w:outlineLvl w:val="0"/>
        <w:rPr>
          <w:b/>
          <w:bCs/>
        </w:rPr>
      </w:pPr>
      <w:bookmarkStart w:id="3" w:name="_Toc163472976"/>
      <w:r w:rsidRPr="00D7630B">
        <w:rPr>
          <w:b/>
          <w:bCs/>
        </w:rPr>
        <w:t>Крупные сделки общества и сделки, в которых имеется заинтересованность.</w:t>
      </w:r>
      <w:bookmarkEnd w:id="3"/>
    </w:p>
    <w:p w:rsidR="00300C84" w:rsidRPr="00300C84" w:rsidRDefault="00D7630B" w:rsidP="00300C84">
      <w:pPr>
        <w:numPr>
          <w:ilvl w:val="0"/>
          <w:numId w:val="6"/>
        </w:numPr>
        <w:jc w:val="both"/>
        <w:rPr>
          <w:b/>
          <w:bCs/>
          <w:sz w:val="22"/>
          <w:szCs w:val="22"/>
        </w:rPr>
      </w:pPr>
      <w:r w:rsidRPr="00D7630B">
        <w:t>В отчетном году сделки, в совершении которых имеется заинтересованность в соответствии с Федеральным законом «Об акционерных обществах»</w:t>
      </w:r>
      <w:r w:rsidR="00262C88">
        <w:t>:</w:t>
      </w:r>
      <w:r w:rsidRPr="00D7630B">
        <w:t xml:space="preserve"> </w:t>
      </w:r>
      <w:r w:rsidR="00300C84" w:rsidRPr="00300C84">
        <w:rPr>
          <w:b/>
          <w:sz w:val="22"/>
          <w:szCs w:val="22"/>
        </w:rPr>
        <w:t>Одобрение сделок, в совершении кот</w:t>
      </w:r>
      <w:r w:rsidR="00300C84">
        <w:rPr>
          <w:b/>
          <w:sz w:val="22"/>
          <w:szCs w:val="22"/>
        </w:rPr>
        <w:t>орых имеется заинтересованность:</w:t>
      </w:r>
    </w:p>
    <w:p w:rsidR="00300C84" w:rsidRPr="00300C84" w:rsidRDefault="00300C84" w:rsidP="00300C84">
      <w:pPr>
        <w:widowControl w:val="0"/>
        <w:tabs>
          <w:tab w:val="left" w:pos="142"/>
        </w:tabs>
        <w:ind w:left="142"/>
        <w:jc w:val="both"/>
        <w:rPr>
          <w:sz w:val="22"/>
          <w:szCs w:val="22"/>
        </w:rPr>
      </w:pPr>
      <w:proofErr w:type="gramStart"/>
      <w:r w:rsidRPr="00300C84">
        <w:rPr>
          <w:sz w:val="22"/>
          <w:szCs w:val="22"/>
        </w:rPr>
        <w:t xml:space="preserve">Одобрить заключение между </w:t>
      </w:r>
      <w:r w:rsidRPr="00300C84">
        <w:rPr>
          <w:noProof/>
          <w:sz w:val="22"/>
          <w:szCs w:val="22"/>
        </w:rPr>
        <w:t xml:space="preserve">Закрытым акционерным обществом «ИНВЕСТИЦИОННАЯ КОМПАНИЯ «АГРОИНВЕСТ» (ЗАО ИК «АГРОИНВЕСТ») </w:t>
      </w:r>
      <w:r w:rsidRPr="00300C84">
        <w:rPr>
          <w:sz w:val="22"/>
          <w:szCs w:val="22"/>
        </w:rPr>
        <w:t>и От</w:t>
      </w:r>
      <w:r w:rsidRPr="00300C84">
        <w:rPr>
          <w:noProof/>
          <w:sz w:val="22"/>
          <w:szCs w:val="22"/>
        </w:rPr>
        <w:t>крытым акционерным обществом</w:t>
      </w:r>
      <w:r w:rsidRPr="00300C84">
        <w:rPr>
          <w:sz w:val="22"/>
          <w:szCs w:val="22"/>
        </w:rPr>
        <w:t xml:space="preserve"> «</w:t>
      </w:r>
      <w:proofErr w:type="spellStart"/>
      <w:r w:rsidRPr="00300C84">
        <w:rPr>
          <w:sz w:val="22"/>
          <w:szCs w:val="22"/>
        </w:rPr>
        <w:t>Племзавод</w:t>
      </w:r>
      <w:proofErr w:type="spellEnd"/>
      <w:r w:rsidRPr="00300C84">
        <w:rPr>
          <w:sz w:val="22"/>
          <w:szCs w:val="22"/>
        </w:rPr>
        <w:t xml:space="preserve"> им. В.Н. Цветкова» сделки, в совершении которой имеется заинтересованность</w:t>
      </w:r>
      <w:del w:id="4" w:author="Лена" w:date="2014-05-16T17:11:00Z">
        <w:r w:rsidRPr="00300C84">
          <w:rPr>
            <w:sz w:val="22"/>
            <w:szCs w:val="22"/>
          </w:rPr>
          <w:delText>,</w:delText>
        </w:r>
      </w:del>
      <w:r w:rsidRPr="00300C84">
        <w:rPr>
          <w:sz w:val="22"/>
          <w:szCs w:val="22"/>
        </w:rPr>
        <w:t xml:space="preserve"> являющейся размещением посредством закрытой подписки акций, составляющих более 2 процентов обыкновенных акций, ранее размещенных Обществом, на следующих существенных условиях:</w:t>
      </w:r>
      <w:proofErr w:type="gramEnd"/>
      <w:r w:rsidRPr="00300C84">
        <w:rPr>
          <w:sz w:val="22"/>
          <w:szCs w:val="22"/>
        </w:rPr>
        <w:t xml:space="preserve"> Стороны сделки: ОАО «</w:t>
      </w:r>
      <w:proofErr w:type="spellStart"/>
      <w:r w:rsidRPr="00300C84">
        <w:rPr>
          <w:sz w:val="22"/>
          <w:szCs w:val="22"/>
        </w:rPr>
        <w:t>Племзавод</w:t>
      </w:r>
      <w:proofErr w:type="spellEnd"/>
      <w:r w:rsidRPr="00300C84">
        <w:rPr>
          <w:sz w:val="22"/>
          <w:szCs w:val="22"/>
        </w:rPr>
        <w:t xml:space="preserve"> им. В.Н. Цветкова», </w:t>
      </w:r>
      <w:r w:rsidRPr="00300C84">
        <w:rPr>
          <w:noProof/>
          <w:sz w:val="22"/>
          <w:szCs w:val="22"/>
        </w:rPr>
        <w:t>ЗАО ИК «АГРОИНВЕСТ»</w:t>
      </w:r>
      <w:r w:rsidRPr="00300C84">
        <w:rPr>
          <w:sz w:val="22"/>
          <w:szCs w:val="22"/>
        </w:rPr>
        <w:t xml:space="preserve">. Предмет сделки: приобретение </w:t>
      </w:r>
      <w:r w:rsidRPr="00300C84">
        <w:rPr>
          <w:noProof/>
          <w:sz w:val="22"/>
          <w:szCs w:val="22"/>
        </w:rPr>
        <w:t xml:space="preserve">ЗАО ИК «АГРОИНВЕСТ» </w:t>
      </w:r>
      <w:r w:rsidRPr="00300C84">
        <w:rPr>
          <w:sz w:val="22"/>
          <w:szCs w:val="22"/>
        </w:rPr>
        <w:t>привилегированных акций типа</w:t>
      </w:r>
      <w:proofErr w:type="gramStart"/>
      <w:r w:rsidRPr="00300C84">
        <w:rPr>
          <w:sz w:val="22"/>
          <w:szCs w:val="22"/>
        </w:rPr>
        <w:t xml:space="preserve"> А</w:t>
      </w:r>
      <w:proofErr w:type="gramEnd"/>
      <w:r w:rsidRPr="00300C84">
        <w:rPr>
          <w:sz w:val="22"/>
          <w:szCs w:val="22"/>
        </w:rPr>
        <w:t xml:space="preserve"> ОАО «</w:t>
      </w:r>
      <w:proofErr w:type="spellStart"/>
      <w:r w:rsidRPr="00300C84">
        <w:rPr>
          <w:sz w:val="22"/>
          <w:szCs w:val="22"/>
        </w:rPr>
        <w:t>Племзавод</w:t>
      </w:r>
      <w:proofErr w:type="spellEnd"/>
      <w:r w:rsidRPr="00300C84">
        <w:rPr>
          <w:sz w:val="22"/>
          <w:szCs w:val="22"/>
        </w:rPr>
        <w:t xml:space="preserve"> им. В.Н. Цветкова» номинальной стоимостью 1 (Один) рубль каждая в количестве не более 2 000 (Две тысячи) штук. Цена сделки: не более </w:t>
      </w:r>
      <w:ins w:id="5" w:author="Лена" w:date="2014-05-16T18:07:00Z">
        <w:r w:rsidRPr="00300C84">
          <w:rPr>
            <w:sz w:val="22"/>
            <w:szCs w:val="22"/>
            <w:rPrChange w:id="6" w:author="Лена" w:date="2014-05-16T18:07:00Z">
              <w:rPr>
                <w:sz w:val="20"/>
              </w:rPr>
            </w:rPrChange>
          </w:rPr>
          <w:t xml:space="preserve">сумы, определяемой как произведение цены размещения акций, </w:t>
        </w:r>
        <w:r w:rsidRPr="00300C84">
          <w:rPr>
            <w:sz w:val="22"/>
            <w:szCs w:val="22"/>
          </w:rPr>
          <w:t xml:space="preserve">установленной </w:t>
        </w:r>
        <w:r w:rsidRPr="00300C84">
          <w:rPr>
            <w:sz w:val="22"/>
            <w:szCs w:val="22"/>
            <w:rPrChange w:id="7" w:author="Лена" w:date="2014-05-16T18:07:00Z">
              <w:rPr>
                <w:sz w:val="20"/>
              </w:rPr>
            </w:rPrChange>
          </w:rPr>
          <w:t>советом директоров, на 2 000 акций</w:t>
        </w:r>
      </w:ins>
      <w:del w:id="8" w:author="Лена" w:date="2014-05-16T18:07:00Z">
        <w:r w:rsidRPr="00300C84">
          <w:rPr>
            <w:sz w:val="22"/>
            <w:szCs w:val="22"/>
          </w:rPr>
          <w:delText>5 100 000 (Пять миллионов сто тысяч) рублей</w:delText>
        </w:r>
      </w:del>
      <w:r w:rsidRPr="00300C84">
        <w:rPr>
          <w:sz w:val="22"/>
          <w:szCs w:val="22"/>
        </w:rPr>
        <w:t>. Выгодоприобретателей по сделке нет. Иные условия определяются решением о размещении привилегированных именных бездокументарных акций типа А.</w:t>
      </w:r>
    </w:p>
    <w:p w:rsidR="00300C84" w:rsidRPr="00300C84" w:rsidRDefault="00300C84" w:rsidP="00300C84">
      <w:pPr>
        <w:widowControl w:val="0"/>
        <w:ind w:left="142"/>
        <w:jc w:val="both"/>
        <w:rPr>
          <w:sz w:val="22"/>
          <w:szCs w:val="22"/>
        </w:rPr>
      </w:pPr>
      <w:r w:rsidRPr="00300C84">
        <w:rPr>
          <w:sz w:val="22"/>
          <w:szCs w:val="22"/>
        </w:rPr>
        <w:t>Одобрить совокупность сделок, между открытым акционерным обществом «</w:t>
      </w:r>
      <w:proofErr w:type="spellStart"/>
      <w:r w:rsidRPr="00300C84">
        <w:rPr>
          <w:sz w:val="22"/>
          <w:szCs w:val="22"/>
        </w:rPr>
        <w:t>Племзавод</w:t>
      </w:r>
      <w:proofErr w:type="spellEnd"/>
      <w:r w:rsidRPr="00300C84">
        <w:rPr>
          <w:sz w:val="22"/>
          <w:szCs w:val="22"/>
        </w:rPr>
        <w:t xml:space="preserve"> им. В.Н. Цветкова» и </w:t>
      </w:r>
      <w:r w:rsidRPr="00300C84">
        <w:rPr>
          <w:noProof/>
          <w:sz w:val="22"/>
          <w:szCs w:val="22"/>
        </w:rPr>
        <w:t>закрытым акционерным обществом «ИНВЕСТИЦИОННАЯ КОМПАНИЯ «АГРОИНВЕСТ» (ЗАО ИК «АГРОИНВЕСТ»)</w:t>
      </w:r>
      <w:r w:rsidRPr="00300C84">
        <w:rPr>
          <w:sz w:val="22"/>
          <w:szCs w:val="22"/>
        </w:rPr>
        <w:t>, в совершении которых имеется заинтересованность. Стороны сделок: ОАО «</w:t>
      </w:r>
      <w:proofErr w:type="spellStart"/>
      <w:r w:rsidRPr="00300C84">
        <w:rPr>
          <w:sz w:val="22"/>
          <w:szCs w:val="22"/>
        </w:rPr>
        <w:t>Племзавод</w:t>
      </w:r>
      <w:proofErr w:type="spellEnd"/>
      <w:r w:rsidRPr="00300C84">
        <w:rPr>
          <w:sz w:val="22"/>
          <w:szCs w:val="22"/>
        </w:rPr>
        <w:t xml:space="preserve"> им. В.Н. Цветкова», </w:t>
      </w:r>
      <w:r w:rsidRPr="00300C84">
        <w:rPr>
          <w:noProof/>
          <w:sz w:val="22"/>
          <w:szCs w:val="22"/>
        </w:rPr>
        <w:t>ЗАО ИК «АГРОИНВЕСТ»</w:t>
      </w:r>
      <w:r w:rsidRPr="00300C84">
        <w:rPr>
          <w:sz w:val="22"/>
          <w:szCs w:val="22"/>
        </w:rPr>
        <w:t xml:space="preserve">. Предмет сделок: продажа 65,45 га земель с/х назначения, принадлежащих Обществу, продажа 20-ти земельных участков из земель населенных пунктов, принадлежащих </w:t>
      </w:r>
      <w:r w:rsidRPr="00300C84">
        <w:rPr>
          <w:sz w:val="22"/>
          <w:szCs w:val="22"/>
        </w:rPr>
        <w:lastRenderedPageBreak/>
        <w:t>Обществу, контрактация с/х продукции, произведенной Обществом. Цена совокупности сделок: 61 262 725 (Шестьдесят один миллион двести шестьдесят две тысячи семьсот двадцать пять) рублей. Выгодоприобретателей по сделке нет. Иные условия определяются договорами купли-продажи и договорами контрактации.</w:t>
      </w:r>
    </w:p>
    <w:p w:rsidR="00300C84" w:rsidRPr="00300C84" w:rsidRDefault="00300C84" w:rsidP="00300C84">
      <w:pPr>
        <w:widowControl w:val="0"/>
        <w:jc w:val="both"/>
        <w:rPr>
          <w:sz w:val="22"/>
          <w:szCs w:val="22"/>
        </w:rPr>
      </w:pPr>
      <w:r w:rsidRPr="00300C84">
        <w:rPr>
          <w:sz w:val="22"/>
          <w:szCs w:val="22"/>
        </w:rPr>
        <w:t>Одобрить совокупность сделок, между открытым акционерным обществом «</w:t>
      </w:r>
      <w:proofErr w:type="spellStart"/>
      <w:r w:rsidRPr="00300C84">
        <w:rPr>
          <w:sz w:val="22"/>
          <w:szCs w:val="22"/>
        </w:rPr>
        <w:t>Племзавод</w:t>
      </w:r>
      <w:proofErr w:type="spellEnd"/>
      <w:r w:rsidRPr="00300C84">
        <w:rPr>
          <w:sz w:val="22"/>
          <w:szCs w:val="22"/>
        </w:rPr>
        <w:t xml:space="preserve"> им. В.Н. Цветкова» и обществом с ограниченной ответственностью Управляющая компания «</w:t>
      </w:r>
      <w:proofErr w:type="spellStart"/>
      <w:r w:rsidRPr="00300C84">
        <w:rPr>
          <w:sz w:val="22"/>
          <w:szCs w:val="22"/>
        </w:rPr>
        <w:t>АгроМенеджмент</w:t>
      </w:r>
      <w:proofErr w:type="spellEnd"/>
      <w:r w:rsidRPr="00300C84">
        <w:rPr>
          <w:sz w:val="22"/>
          <w:szCs w:val="22"/>
        </w:rPr>
        <w:t>» (ООО УК «</w:t>
      </w:r>
      <w:proofErr w:type="spellStart"/>
      <w:r w:rsidRPr="00300C84">
        <w:rPr>
          <w:sz w:val="22"/>
          <w:szCs w:val="22"/>
        </w:rPr>
        <w:t>АгроМенеджмент</w:t>
      </w:r>
      <w:proofErr w:type="spellEnd"/>
      <w:r w:rsidRPr="00300C84">
        <w:rPr>
          <w:sz w:val="22"/>
          <w:szCs w:val="22"/>
        </w:rPr>
        <w:t>»), в совершении которых имеется заинтересованность. Стороны сделок: ОАО «</w:t>
      </w:r>
      <w:proofErr w:type="spellStart"/>
      <w:r w:rsidRPr="00300C84">
        <w:rPr>
          <w:sz w:val="22"/>
          <w:szCs w:val="22"/>
        </w:rPr>
        <w:t>Племзавод</w:t>
      </w:r>
      <w:proofErr w:type="spellEnd"/>
      <w:r w:rsidRPr="00300C84">
        <w:rPr>
          <w:sz w:val="22"/>
          <w:szCs w:val="22"/>
        </w:rPr>
        <w:t xml:space="preserve"> им. В.Н. Цветкова», ООО УК «</w:t>
      </w:r>
      <w:proofErr w:type="spellStart"/>
      <w:r w:rsidRPr="00300C84">
        <w:rPr>
          <w:sz w:val="22"/>
          <w:szCs w:val="22"/>
        </w:rPr>
        <w:t>АгроМенеджмент</w:t>
      </w:r>
      <w:proofErr w:type="spellEnd"/>
      <w:r w:rsidRPr="00300C84">
        <w:rPr>
          <w:sz w:val="22"/>
          <w:szCs w:val="22"/>
        </w:rPr>
        <w:t xml:space="preserve">». Предмет сделок: </w:t>
      </w:r>
      <w:proofErr w:type="spellStart"/>
      <w:r w:rsidRPr="00300C84">
        <w:rPr>
          <w:sz w:val="22"/>
          <w:szCs w:val="22"/>
        </w:rPr>
        <w:t>займ</w:t>
      </w:r>
      <w:proofErr w:type="spellEnd"/>
      <w:r w:rsidRPr="00300C84">
        <w:rPr>
          <w:sz w:val="22"/>
          <w:szCs w:val="22"/>
        </w:rPr>
        <w:t xml:space="preserve"> под % ставку ЦБ РФ. Цена совокупности сделок: 11 800 000 (Одиннадцать миллионов восемьсот тысяч) рублей. Выгодоприобретателей по сделке нет. Иные условия определяются договорами займа.</w:t>
      </w:r>
    </w:p>
    <w:p w:rsidR="00300C84" w:rsidRPr="00300C84" w:rsidRDefault="00300C84" w:rsidP="00300C84">
      <w:pPr>
        <w:widowControl w:val="0"/>
        <w:jc w:val="both"/>
        <w:rPr>
          <w:sz w:val="22"/>
          <w:szCs w:val="22"/>
        </w:rPr>
      </w:pPr>
      <w:r w:rsidRPr="00300C84">
        <w:rPr>
          <w:sz w:val="22"/>
          <w:szCs w:val="22"/>
        </w:rPr>
        <w:t>Одобрить сделку, между открытым акционерным обществом «</w:t>
      </w:r>
      <w:proofErr w:type="spellStart"/>
      <w:r w:rsidRPr="00300C84">
        <w:rPr>
          <w:sz w:val="22"/>
          <w:szCs w:val="22"/>
        </w:rPr>
        <w:t>Племзавод</w:t>
      </w:r>
      <w:proofErr w:type="spellEnd"/>
      <w:r w:rsidRPr="00300C84">
        <w:rPr>
          <w:sz w:val="22"/>
          <w:szCs w:val="22"/>
        </w:rPr>
        <w:t xml:space="preserve"> им. В.Н. Цветкова» и открытым акционерным обществом «АГРОПЛЕМСОЮЗ» (ОАО «АГРОПЛЕМСОЮЗ»), в совершении </w:t>
      </w:r>
      <w:proofErr w:type="gramStart"/>
      <w:r w:rsidRPr="00300C84">
        <w:rPr>
          <w:sz w:val="22"/>
          <w:szCs w:val="22"/>
        </w:rPr>
        <w:t>которой</w:t>
      </w:r>
      <w:proofErr w:type="gramEnd"/>
      <w:r w:rsidRPr="00300C84">
        <w:rPr>
          <w:sz w:val="22"/>
          <w:szCs w:val="22"/>
        </w:rPr>
        <w:t xml:space="preserve"> имеется заинтересованность. Стороны сделки: ОАО «</w:t>
      </w:r>
      <w:proofErr w:type="spellStart"/>
      <w:r w:rsidRPr="00300C84">
        <w:rPr>
          <w:sz w:val="22"/>
          <w:szCs w:val="22"/>
        </w:rPr>
        <w:t>Племзавод</w:t>
      </w:r>
      <w:proofErr w:type="spellEnd"/>
      <w:r w:rsidRPr="00300C84">
        <w:rPr>
          <w:sz w:val="22"/>
          <w:szCs w:val="22"/>
        </w:rPr>
        <w:t xml:space="preserve"> им. В.Н. Цветкова», ОАО «АГРОПЛЕМСОЮЗ». Предмет сделки: контрактация с/х продукции, произведенной Обществом. Цена совокупности сделки: 40 000 000 (Сорок миллионов) рублей. Выгодоприобретателей по сделке нет. Иные условия определяются договором контрактации.</w:t>
      </w:r>
    </w:p>
    <w:p w:rsidR="00262C88" w:rsidRPr="00262C88" w:rsidRDefault="00262C88" w:rsidP="00300C84">
      <w:pPr>
        <w:ind w:firstLine="426"/>
        <w:jc w:val="both"/>
        <w:rPr>
          <w:sz w:val="22"/>
          <w:szCs w:val="22"/>
        </w:rPr>
      </w:pPr>
    </w:p>
    <w:p w:rsidR="00262C88" w:rsidRPr="00262C88" w:rsidRDefault="00262C88" w:rsidP="00262C88">
      <w:pPr>
        <w:ind w:left="1069"/>
        <w:jc w:val="both"/>
        <w:rPr>
          <w:sz w:val="22"/>
          <w:szCs w:val="22"/>
        </w:rPr>
      </w:pPr>
    </w:p>
    <w:p w:rsidR="00D7630B" w:rsidRPr="00D7630B" w:rsidRDefault="00D7630B" w:rsidP="00D7630B">
      <w:pPr>
        <w:keepNext/>
        <w:spacing w:before="240" w:after="120"/>
        <w:outlineLvl w:val="0"/>
        <w:rPr>
          <w:b/>
          <w:bCs/>
        </w:rPr>
      </w:pPr>
      <w:bookmarkStart w:id="9" w:name="_Toc163472977"/>
      <w:r w:rsidRPr="00D7630B">
        <w:rPr>
          <w:b/>
          <w:bCs/>
        </w:rPr>
        <w:t>Совет директоров общества.</w:t>
      </w:r>
      <w:bookmarkEnd w:id="9"/>
    </w:p>
    <w:p w:rsidR="00D7630B" w:rsidRPr="00D7630B" w:rsidRDefault="00D7630B" w:rsidP="00D7630B">
      <w:pPr>
        <w:rPr>
          <w:b/>
        </w:rPr>
      </w:pPr>
      <w:bookmarkStart w:id="10" w:name="_GoBack"/>
      <w:bookmarkEnd w:id="10"/>
    </w:p>
    <w:p w:rsidR="00D7630B" w:rsidRPr="00D7630B" w:rsidRDefault="00D7630B" w:rsidP="00D7630B">
      <w:pPr>
        <w:rPr>
          <w:i/>
        </w:rPr>
      </w:pPr>
      <w:r w:rsidRPr="00D7630B">
        <w:rPr>
          <w:b/>
          <w:bCs/>
          <w:iCs/>
          <w:sz w:val="22"/>
          <w:szCs w:val="22"/>
        </w:rPr>
        <w:t>Воробьев Сергей Алексеевич</w:t>
      </w:r>
    </w:p>
    <w:p w:rsidR="00D7630B" w:rsidRPr="00D7630B" w:rsidRDefault="00D7630B" w:rsidP="00D7630B">
      <w:pPr>
        <w:rPr>
          <w:b/>
          <w:i/>
          <w:sz w:val="22"/>
        </w:rPr>
      </w:pPr>
      <w:r w:rsidRPr="00D7630B">
        <w:t xml:space="preserve">Год рождения: </w:t>
      </w:r>
      <w:r w:rsidRPr="00D7630B">
        <w:rPr>
          <w:bCs/>
          <w:iCs/>
          <w:sz w:val="22"/>
          <w:szCs w:val="22"/>
        </w:rPr>
        <w:t>1954</w:t>
      </w:r>
    </w:p>
    <w:p w:rsidR="00D7630B" w:rsidRPr="00D7630B" w:rsidRDefault="00D7630B" w:rsidP="00D7630B">
      <w:r w:rsidRPr="00D7630B">
        <w:t xml:space="preserve">Образование: </w:t>
      </w:r>
      <w:proofErr w:type="gramStart"/>
      <w:r w:rsidRPr="00D7630B">
        <w:t>Высшее</w:t>
      </w:r>
      <w:proofErr w:type="gramEnd"/>
      <w:r w:rsidRPr="00D7630B">
        <w:t xml:space="preserve"> – </w:t>
      </w:r>
      <w:proofErr w:type="spellStart"/>
      <w:r w:rsidRPr="00D7630B">
        <w:t>Тимирязевская</w:t>
      </w:r>
      <w:proofErr w:type="spellEnd"/>
      <w:r w:rsidRPr="00D7630B">
        <w:t xml:space="preserve"> академия</w:t>
      </w:r>
    </w:p>
    <w:p w:rsidR="00D7630B" w:rsidRPr="00D7630B" w:rsidRDefault="00D7630B" w:rsidP="00D7630B">
      <w:proofErr w:type="gramStart"/>
      <w:r w:rsidRPr="00D7630B">
        <w:t>Должности за последние 5 лет:</w:t>
      </w:r>
      <w:proofErr w:type="gramEnd"/>
    </w:p>
    <w:p w:rsidR="00D7630B" w:rsidRPr="00D7630B" w:rsidRDefault="00D7630B" w:rsidP="00D7630B">
      <w:pPr>
        <w:rPr>
          <w:b/>
          <w:i/>
        </w:rPr>
      </w:pPr>
      <w:r w:rsidRPr="00D7630B">
        <w:t xml:space="preserve">Период: </w:t>
      </w:r>
      <w:r w:rsidRPr="00D7630B">
        <w:rPr>
          <w:bCs/>
          <w:iCs/>
          <w:sz w:val="22"/>
          <w:szCs w:val="22"/>
        </w:rPr>
        <w:t xml:space="preserve"> 2001 по апрель 2006 года </w:t>
      </w:r>
    </w:p>
    <w:p w:rsidR="00D7630B" w:rsidRPr="00D7630B" w:rsidRDefault="00D7630B" w:rsidP="00D7630B">
      <w:pPr>
        <w:rPr>
          <w:b/>
          <w:i/>
        </w:rPr>
      </w:pPr>
      <w:r w:rsidRPr="00D7630B">
        <w:t xml:space="preserve">Организация: </w:t>
      </w:r>
      <w:r w:rsidRPr="00D7630B">
        <w:rPr>
          <w:bCs/>
          <w:iCs/>
          <w:sz w:val="22"/>
          <w:szCs w:val="22"/>
        </w:rPr>
        <w:t>ОАО «</w:t>
      </w:r>
      <w:proofErr w:type="spellStart"/>
      <w:r w:rsidRPr="00D7630B">
        <w:rPr>
          <w:bCs/>
          <w:iCs/>
          <w:sz w:val="22"/>
          <w:szCs w:val="22"/>
        </w:rPr>
        <w:t>Агроплемсоюз</w:t>
      </w:r>
      <w:proofErr w:type="spellEnd"/>
      <w:r w:rsidRPr="00D7630B">
        <w:rPr>
          <w:bCs/>
          <w:iCs/>
          <w:sz w:val="22"/>
          <w:szCs w:val="22"/>
        </w:rPr>
        <w:t>»</w:t>
      </w:r>
    </w:p>
    <w:p w:rsidR="00D7630B" w:rsidRPr="00D7630B" w:rsidRDefault="00D7630B" w:rsidP="00D7630B">
      <w:pPr>
        <w:rPr>
          <w:b/>
          <w:i/>
        </w:rPr>
      </w:pPr>
      <w:r w:rsidRPr="00D7630B">
        <w:t>Сфера деятельности</w:t>
      </w:r>
      <w:r w:rsidRPr="00D7630B">
        <w:rPr>
          <w:b/>
          <w:i/>
        </w:rPr>
        <w:t xml:space="preserve">: </w:t>
      </w:r>
      <w:r w:rsidRPr="00D7630B">
        <w:rPr>
          <w:bCs/>
          <w:iCs/>
          <w:sz w:val="22"/>
          <w:szCs w:val="22"/>
        </w:rPr>
        <w:t>первый зам генерального директора</w:t>
      </w:r>
    </w:p>
    <w:p w:rsidR="00D7630B" w:rsidRPr="00D7630B" w:rsidRDefault="00D7630B" w:rsidP="00D7630B">
      <w:r w:rsidRPr="00D7630B">
        <w:t xml:space="preserve">Должность: </w:t>
      </w:r>
      <w:r w:rsidRPr="00D7630B">
        <w:rPr>
          <w:bCs/>
          <w:iCs/>
          <w:sz w:val="22"/>
          <w:szCs w:val="22"/>
        </w:rPr>
        <w:t>первый зам генерального директора</w:t>
      </w:r>
      <w:r w:rsidRPr="00D7630B">
        <w:t xml:space="preserve"> </w:t>
      </w:r>
    </w:p>
    <w:p w:rsidR="00D7630B" w:rsidRPr="00D7630B" w:rsidRDefault="00D7630B" w:rsidP="00D7630B">
      <w:pPr>
        <w:rPr>
          <w:bCs/>
          <w:iCs/>
          <w:sz w:val="22"/>
          <w:szCs w:val="22"/>
        </w:rPr>
      </w:pPr>
      <w:r w:rsidRPr="00D7630B">
        <w:t>Период: с апреля 2006 года</w:t>
      </w:r>
      <w:r w:rsidRPr="00D7630B">
        <w:rPr>
          <w:bCs/>
          <w:iCs/>
          <w:sz w:val="22"/>
          <w:szCs w:val="22"/>
        </w:rPr>
        <w:t xml:space="preserve"> - наст</w:t>
      </w:r>
      <w:proofErr w:type="gramStart"/>
      <w:r w:rsidRPr="00D7630B">
        <w:rPr>
          <w:bCs/>
          <w:iCs/>
          <w:sz w:val="22"/>
          <w:szCs w:val="22"/>
        </w:rPr>
        <w:t>.</w:t>
      </w:r>
      <w:proofErr w:type="gramEnd"/>
      <w:r w:rsidRPr="00D7630B">
        <w:rPr>
          <w:bCs/>
          <w:iCs/>
          <w:sz w:val="22"/>
          <w:szCs w:val="22"/>
        </w:rPr>
        <w:t xml:space="preserve"> </w:t>
      </w:r>
      <w:proofErr w:type="gramStart"/>
      <w:r w:rsidRPr="00D7630B">
        <w:rPr>
          <w:bCs/>
          <w:iCs/>
          <w:sz w:val="22"/>
          <w:szCs w:val="22"/>
        </w:rPr>
        <w:t>в</w:t>
      </w:r>
      <w:proofErr w:type="gramEnd"/>
      <w:r w:rsidRPr="00D7630B">
        <w:rPr>
          <w:bCs/>
          <w:iCs/>
          <w:sz w:val="22"/>
          <w:szCs w:val="22"/>
        </w:rPr>
        <w:t>ремя</w:t>
      </w:r>
    </w:p>
    <w:p w:rsidR="00D7630B" w:rsidRPr="00D7630B" w:rsidRDefault="00D7630B" w:rsidP="00D7630B">
      <w:pPr>
        <w:rPr>
          <w:b/>
          <w:i/>
        </w:rPr>
      </w:pPr>
      <w:r w:rsidRPr="00D7630B">
        <w:t xml:space="preserve">Организация: </w:t>
      </w:r>
      <w:r w:rsidRPr="00D7630B">
        <w:rPr>
          <w:bCs/>
          <w:iCs/>
          <w:sz w:val="22"/>
          <w:szCs w:val="22"/>
        </w:rPr>
        <w:t>ОАО «</w:t>
      </w:r>
      <w:proofErr w:type="spellStart"/>
      <w:r w:rsidRPr="00D7630B">
        <w:rPr>
          <w:bCs/>
          <w:iCs/>
          <w:sz w:val="22"/>
          <w:szCs w:val="22"/>
        </w:rPr>
        <w:t>Агроплемсоюз</w:t>
      </w:r>
      <w:proofErr w:type="spellEnd"/>
      <w:r w:rsidRPr="00D7630B">
        <w:rPr>
          <w:bCs/>
          <w:iCs/>
          <w:sz w:val="22"/>
          <w:szCs w:val="22"/>
        </w:rPr>
        <w:t>»</w:t>
      </w:r>
    </w:p>
    <w:p w:rsidR="00D7630B" w:rsidRPr="00D7630B" w:rsidRDefault="00D7630B" w:rsidP="00D7630B">
      <w:pPr>
        <w:rPr>
          <w:b/>
          <w:i/>
          <w:sz w:val="22"/>
        </w:rPr>
      </w:pPr>
      <w:r w:rsidRPr="00D7630B">
        <w:rPr>
          <w:sz w:val="22"/>
        </w:rPr>
        <w:t>Сфера деятельности</w:t>
      </w:r>
      <w:r w:rsidRPr="00D7630B">
        <w:rPr>
          <w:b/>
          <w:i/>
          <w:sz w:val="22"/>
        </w:rPr>
        <w:t xml:space="preserve">: </w:t>
      </w:r>
      <w:proofErr w:type="gramStart"/>
      <w:r w:rsidRPr="00D7630B">
        <w:rPr>
          <w:bCs/>
          <w:iCs/>
          <w:sz w:val="22"/>
        </w:rPr>
        <w:t>исполняющий</w:t>
      </w:r>
      <w:proofErr w:type="gramEnd"/>
      <w:r w:rsidRPr="00D7630B">
        <w:rPr>
          <w:bCs/>
          <w:iCs/>
          <w:sz w:val="22"/>
        </w:rPr>
        <w:t xml:space="preserve"> обязанности </w:t>
      </w:r>
      <w:r w:rsidRPr="00D7630B">
        <w:rPr>
          <w:bCs/>
          <w:iCs/>
          <w:sz w:val="22"/>
          <w:szCs w:val="22"/>
        </w:rPr>
        <w:t xml:space="preserve"> генерального директора</w:t>
      </w:r>
    </w:p>
    <w:p w:rsidR="00D7630B" w:rsidRPr="00D7630B" w:rsidRDefault="00D7630B" w:rsidP="00D7630B">
      <w:r w:rsidRPr="00D7630B">
        <w:rPr>
          <w:sz w:val="22"/>
        </w:rPr>
        <w:t xml:space="preserve">Должность: </w:t>
      </w:r>
      <w:proofErr w:type="gramStart"/>
      <w:r w:rsidRPr="00D7630B">
        <w:rPr>
          <w:bCs/>
          <w:iCs/>
          <w:sz w:val="22"/>
        </w:rPr>
        <w:t>исполняющий</w:t>
      </w:r>
      <w:proofErr w:type="gramEnd"/>
      <w:r w:rsidRPr="00D7630B">
        <w:rPr>
          <w:bCs/>
          <w:iCs/>
          <w:sz w:val="22"/>
        </w:rPr>
        <w:t xml:space="preserve"> обязанности </w:t>
      </w:r>
      <w:r w:rsidRPr="00D7630B">
        <w:rPr>
          <w:bCs/>
          <w:iCs/>
          <w:sz w:val="22"/>
          <w:szCs w:val="22"/>
        </w:rPr>
        <w:t xml:space="preserve"> генерального директора</w:t>
      </w:r>
      <w:r w:rsidRPr="00D7630B">
        <w:t xml:space="preserve"> </w:t>
      </w:r>
    </w:p>
    <w:p w:rsidR="00D7630B" w:rsidRPr="00D7630B" w:rsidRDefault="00D7630B" w:rsidP="00D7630B">
      <w:pPr>
        <w:rPr>
          <w:b/>
          <w:i/>
        </w:rPr>
      </w:pPr>
      <w:r w:rsidRPr="00D7630B">
        <w:t xml:space="preserve">Доля в уставном капитале эмитента: </w:t>
      </w:r>
      <w:r w:rsidRPr="00D7630B">
        <w:rPr>
          <w:bCs/>
          <w:iCs/>
          <w:sz w:val="22"/>
          <w:szCs w:val="22"/>
        </w:rPr>
        <w:t>0%</w:t>
      </w:r>
    </w:p>
    <w:p w:rsidR="00D7630B" w:rsidRPr="00D7630B" w:rsidRDefault="00D7630B" w:rsidP="00D7630B">
      <w:r w:rsidRPr="00D7630B">
        <w:t>Доли в дочерних/зависимых обществах эмитента:</w:t>
      </w:r>
    </w:p>
    <w:p w:rsidR="00D7630B" w:rsidRPr="00D7630B" w:rsidRDefault="00D7630B" w:rsidP="00D7630B">
      <w:pPr>
        <w:rPr>
          <w:b/>
          <w:i/>
        </w:rPr>
      </w:pPr>
      <w:r w:rsidRPr="00D7630B">
        <w:rPr>
          <w:bCs/>
          <w:iCs/>
          <w:sz w:val="22"/>
          <w:szCs w:val="22"/>
        </w:rPr>
        <w:t>долей не имеет</w:t>
      </w:r>
    </w:p>
    <w:p w:rsidR="00D7630B" w:rsidRPr="00D7630B" w:rsidRDefault="00D7630B" w:rsidP="00D7630B">
      <w:pPr>
        <w:rPr>
          <w:bCs/>
          <w:iCs/>
          <w:sz w:val="22"/>
          <w:szCs w:val="22"/>
        </w:rPr>
      </w:pPr>
      <w:r w:rsidRPr="00D7630B">
        <w:rPr>
          <w:bCs/>
          <w:iCs/>
          <w:sz w:val="22"/>
          <w:szCs w:val="22"/>
        </w:rPr>
        <w:t xml:space="preserve">Родственных связей с лицами входящими в состав органов управления эмитента и органов </w:t>
      </w:r>
      <w:proofErr w:type="gramStart"/>
      <w:r w:rsidRPr="00D7630B">
        <w:rPr>
          <w:bCs/>
          <w:iCs/>
          <w:sz w:val="22"/>
          <w:szCs w:val="22"/>
        </w:rPr>
        <w:t>контроля за</w:t>
      </w:r>
      <w:proofErr w:type="gramEnd"/>
      <w:r w:rsidRPr="00D7630B">
        <w:rPr>
          <w:bCs/>
          <w:iCs/>
          <w:sz w:val="22"/>
          <w:szCs w:val="22"/>
        </w:rPr>
        <w:t xml:space="preserve"> финансово-хозяйственной  деятельностью эмитента  не имеет.</w:t>
      </w:r>
    </w:p>
    <w:p w:rsidR="00D7630B" w:rsidRPr="00D7630B" w:rsidRDefault="00D7630B" w:rsidP="00D7630B"/>
    <w:p w:rsidR="00D7630B" w:rsidRPr="00D7630B" w:rsidRDefault="00D7630B" w:rsidP="00D7630B">
      <w:pPr>
        <w:keepNext/>
        <w:outlineLvl w:val="4"/>
        <w:rPr>
          <w:b/>
          <w:bCs/>
          <w:iCs/>
          <w:sz w:val="22"/>
          <w:szCs w:val="22"/>
        </w:rPr>
      </w:pPr>
      <w:r w:rsidRPr="00D7630B">
        <w:rPr>
          <w:b/>
          <w:bCs/>
          <w:iCs/>
          <w:sz w:val="22"/>
          <w:szCs w:val="22"/>
        </w:rPr>
        <w:t>Мишин Роман Александрович</w:t>
      </w:r>
    </w:p>
    <w:p w:rsidR="00D7630B" w:rsidRPr="00D7630B" w:rsidRDefault="00D7630B" w:rsidP="00D7630B">
      <w:r w:rsidRPr="00D7630B">
        <w:t>Год рождения: 1977</w:t>
      </w:r>
    </w:p>
    <w:p w:rsidR="00D7630B" w:rsidRPr="00D7630B" w:rsidRDefault="00D7630B" w:rsidP="00D7630B">
      <w:r w:rsidRPr="00D7630B">
        <w:t xml:space="preserve">Образование: Высшее </w:t>
      </w:r>
    </w:p>
    <w:p w:rsidR="00D7630B" w:rsidRPr="00D7630B" w:rsidRDefault="00D7630B" w:rsidP="00D7630B">
      <w:proofErr w:type="gramStart"/>
      <w:r w:rsidRPr="00D7630B">
        <w:t>Должности за последние 5 лет:</w:t>
      </w:r>
      <w:proofErr w:type="gramEnd"/>
    </w:p>
    <w:p w:rsidR="00D7630B" w:rsidRPr="00D7630B" w:rsidRDefault="00D7630B" w:rsidP="00D7630B">
      <w:r w:rsidRPr="00D7630B">
        <w:t xml:space="preserve">Период: январь </w:t>
      </w:r>
      <w:smartTag w:uri="urn:schemas-microsoft-com:office:smarttags" w:element="metricconverter">
        <w:smartTagPr>
          <w:attr w:name="ProductID" w:val="1999 г"/>
        </w:smartTagPr>
        <w:r w:rsidRPr="00D7630B">
          <w:t>1999 г</w:t>
        </w:r>
      </w:smartTag>
      <w:r w:rsidRPr="00D7630B">
        <w:t xml:space="preserve">. </w:t>
      </w:r>
      <w:proofErr w:type="gramStart"/>
      <w:r w:rsidRPr="00D7630B">
        <w:t>–я</w:t>
      </w:r>
      <w:proofErr w:type="gramEnd"/>
      <w:r w:rsidRPr="00D7630B">
        <w:t xml:space="preserve">нварь  2000 года </w:t>
      </w:r>
    </w:p>
    <w:p w:rsidR="00D7630B" w:rsidRPr="00D7630B" w:rsidRDefault="00D7630B" w:rsidP="00D7630B">
      <w:pPr>
        <w:rPr>
          <w:b/>
          <w:i/>
        </w:rPr>
      </w:pPr>
      <w:r w:rsidRPr="00D7630B">
        <w:t>Организация: ОАО «</w:t>
      </w:r>
      <w:proofErr w:type="spellStart"/>
      <w:r w:rsidRPr="00D7630B">
        <w:t>Агроплемсоюз</w:t>
      </w:r>
      <w:proofErr w:type="spellEnd"/>
      <w:r w:rsidRPr="00D7630B">
        <w:t>»</w:t>
      </w:r>
    </w:p>
    <w:p w:rsidR="00D7630B" w:rsidRPr="00D7630B" w:rsidRDefault="00D7630B" w:rsidP="00D7630B">
      <w:pPr>
        <w:rPr>
          <w:b/>
          <w:i/>
        </w:rPr>
      </w:pPr>
      <w:r w:rsidRPr="00D7630B">
        <w:t>Сфера деятельности: главный экономист</w:t>
      </w:r>
    </w:p>
    <w:p w:rsidR="00D7630B" w:rsidRPr="00D7630B" w:rsidRDefault="00D7630B" w:rsidP="00D7630B">
      <w:r w:rsidRPr="00D7630B">
        <w:t xml:space="preserve">Должность: </w:t>
      </w:r>
      <w:r w:rsidRPr="00D7630B">
        <w:rPr>
          <w:bCs/>
          <w:iCs/>
          <w:sz w:val="22"/>
          <w:szCs w:val="22"/>
        </w:rPr>
        <w:t>главный экономист</w:t>
      </w:r>
    </w:p>
    <w:p w:rsidR="00D7630B" w:rsidRPr="00D7630B" w:rsidRDefault="00D7630B" w:rsidP="00D7630B">
      <w:r w:rsidRPr="00D7630B">
        <w:t>Период: январь 2000 года по июль 2002 года</w:t>
      </w:r>
    </w:p>
    <w:p w:rsidR="00D7630B" w:rsidRPr="00D7630B" w:rsidRDefault="00D7630B" w:rsidP="00D7630B">
      <w:pPr>
        <w:rPr>
          <w:b/>
          <w:i/>
        </w:rPr>
      </w:pPr>
      <w:r w:rsidRPr="00D7630B">
        <w:t>Организация: ОАО «</w:t>
      </w:r>
      <w:proofErr w:type="spellStart"/>
      <w:r w:rsidRPr="00D7630B">
        <w:t>Агроплемсоюз</w:t>
      </w:r>
      <w:proofErr w:type="spellEnd"/>
      <w:r w:rsidRPr="00D7630B">
        <w:t>»</w:t>
      </w:r>
    </w:p>
    <w:p w:rsidR="00D7630B" w:rsidRPr="00D7630B" w:rsidRDefault="00D7630B" w:rsidP="00D7630B">
      <w:pPr>
        <w:rPr>
          <w:b/>
          <w:i/>
        </w:rPr>
      </w:pPr>
      <w:r w:rsidRPr="00D7630B">
        <w:t>Сфера деятельности: заместитель главного бухгалтера</w:t>
      </w:r>
    </w:p>
    <w:p w:rsidR="00D7630B" w:rsidRPr="00D7630B" w:rsidRDefault="00D7630B" w:rsidP="00D7630B">
      <w:r w:rsidRPr="00D7630B">
        <w:t>Должность: заместитель главного бухгалтера</w:t>
      </w:r>
    </w:p>
    <w:p w:rsidR="00D7630B" w:rsidRPr="00D7630B" w:rsidRDefault="00D7630B" w:rsidP="00D7630B">
      <w:r w:rsidRPr="00D7630B">
        <w:t xml:space="preserve">Период: июль 2002 года по </w:t>
      </w:r>
      <w:r w:rsidR="00870E95">
        <w:t>2008 год</w:t>
      </w:r>
    </w:p>
    <w:p w:rsidR="00D7630B" w:rsidRPr="00D7630B" w:rsidRDefault="00D7630B" w:rsidP="00D7630B">
      <w:pPr>
        <w:rPr>
          <w:b/>
          <w:i/>
        </w:rPr>
      </w:pPr>
      <w:r w:rsidRPr="00D7630B">
        <w:t>Организация: ОАО «</w:t>
      </w:r>
      <w:proofErr w:type="spellStart"/>
      <w:r w:rsidRPr="00D7630B">
        <w:t>Агроплемсоюз</w:t>
      </w:r>
      <w:proofErr w:type="spellEnd"/>
      <w:r w:rsidRPr="00D7630B">
        <w:t>»</w:t>
      </w:r>
    </w:p>
    <w:p w:rsidR="00D7630B" w:rsidRPr="00D7630B" w:rsidRDefault="00D7630B" w:rsidP="00D7630B">
      <w:pPr>
        <w:rPr>
          <w:b/>
          <w:i/>
        </w:rPr>
      </w:pPr>
      <w:r w:rsidRPr="00D7630B">
        <w:lastRenderedPageBreak/>
        <w:t xml:space="preserve">Сфера деятельности: </w:t>
      </w:r>
      <w:r w:rsidR="00870E95">
        <w:rPr>
          <w:bCs/>
          <w:iCs/>
          <w:sz w:val="22"/>
          <w:szCs w:val="22"/>
        </w:rPr>
        <w:t xml:space="preserve">генеральный директор </w:t>
      </w:r>
    </w:p>
    <w:p w:rsidR="00D7630B" w:rsidRDefault="00D7630B" w:rsidP="00D7630B">
      <w:pPr>
        <w:rPr>
          <w:bCs/>
          <w:iCs/>
          <w:sz w:val="22"/>
          <w:szCs w:val="22"/>
        </w:rPr>
      </w:pPr>
      <w:r w:rsidRPr="00D7630B">
        <w:t xml:space="preserve">Должность: </w:t>
      </w:r>
      <w:r w:rsidR="00870E95">
        <w:rPr>
          <w:bCs/>
          <w:iCs/>
          <w:sz w:val="22"/>
          <w:szCs w:val="22"/>
        </w:rPr>
        <w:t>генеральный директор</w:t>
      </w:r>
    </w:p>
    <w:p w:rsidR="00870E95" w:rsidRDefault="00870E95" w:rsidP="00870E95">
      <w:r>
        <w:t>Период: с</w:t>
      </w:r>
      <w:r w:rsidRPr="00D7630B">
        <w:t xml:space="preserve"> </w:t>
      </w:r>
      <w:r>
        <w:t>2008 года</w:t>
      </w:r>
    </w:p>
    <w:p w:rsidR="00870E95" w:rsidRPr="00D7630B" w:rsidRDefault="00870E95" w:rsidP="00870E95">
      <w:r>
        <w:t>Организация;</w:t>
      </w:r>
      <w:r w:rsidRPr="00870E95">
        <w:rPr>
          <w:bCs/>
          <w:iCs/>
          <w:sz w:val="22"/>
          <w:szCs w:val="22"/>
        </w:rPr>
        <w:t xml:space="preserve"> </w:t>
      </w:r>
      <w:r>
        <w:rPr>
          <w:bCs/>
          <w:iCs/>
          <w:sz w:val="22"/>
          <w:szCs w:val="22"/>
        </w:rPr>
        <w:t>ЗАО ИК «Агроинвест»</w:t>
      </w:r>
    </w:p>
    <w:p w:rsidR="00D7630B" w:rsidRPr="00D7630B" w:rsidRDefault="00870E95" w:rsidP="00D7630B">
      <w:pPr>
        <w:rPr>
          <w:bCs/>
          <w:iCs/>
          <w:sz w:val="22"/>
          <w:szCs w:val="22"/>
        </w:rPr>
      </w:pPr>
      <w:r w:rsidRPr="00D7630B">
        <w:t xml:space="preserve">Организация: </w:t>
      </w:r>
      <w:r>
        <w:rPr>
          <w:bCs/>
          <w:iCs/>
          <w:sz w:val="22"/>
          <w:szCs w:val="22"/>
        </w:rPr>
        <w:t>ЗАО ИК «</w:t>
      </w:r>
      <w:proofErr w:type="spellStart"/>
      <w:r>
        <w:rPr>
          <w:bCs/>
          <w:iCs/>
          <w:sz w:val="22"/>
          <w:szCs w:val="22"/>
        </w:rPr>
        <w:t>Агроинвест</w:t>
      </w:r>
      <w:proofErr w:type="gramStart"/>
      <w:r>
        <w:rPr>
          <w:bCs/>
          <w:iCs/>
          <w:sz w:val="22"/>
          <w:szCs w:val="22"/>
        </w:rPr>
        <w:t>»</w:t>
      </w:r>
      <w:r w:rsidR="00D7630B" w:rsidRPr="00D7630B">
        <w:rPr>
          <w:bCs/>
          <w:iCs/>
          <w:sz w:val="22"/>
          <w:szCs w:val="22"/>
        </w:rPr>
        <w:t>П</w:t>
      </w:r>
      <w:proofErr w:type="gramEnd"/>
      <w:r w:rsidR="00D7630B" w:rsidRPr="00D7630B">
        <w:rPr>
          <w:bCs/>
          <w:iCs/>
          <w:sz w:val="22"/>
          <w:szCs w:val="22"/>
        </w:rPr>
        <w:t>еречень</w:t>
      </w:r>
      <w:proofErr w:type="spellEnd"/>
      <w:r w:rsidR="00D7630B" w:rsidRPr="00D7630B">
        <w:rPr>
          <w:bCs/>
          <w:iCs/>
          <w:sz w:val="22"/>
          <w:szCs w:val="22"/>
        </w:rPr>
        <w:t xml:space="preserve"> юридических лиц, участником которых является кандидат с указанием количества принадлежащих ему акций: ЗАО ИК «</w:t>
      </w:r>
      <w:proofErr w:type="spellStart"/>
      <w:r w:rsidR="00D7630B" w:rsidRPr="00D7630B">
        <w:rPr>
          <w:bCs/>
          <w:iCs/>
          <w:sz w:val="22"/>
          <w:szCs w:val="22"/>
        </w:rPr>
        <w:t>Агроинвест</w:t>
      </w:r>
      <w:proofErr w:type="spellEnd"/>
      <w:r w:rsidR="00D7630B" w:rsidRPr="00D7630B">
        <w:rPr>
          <w:bCs/>
          <w:iCs/>
          <w:sz w:val="22"/>
          <w:szCs w:val="22"/>
        </w:rPr>
        <w:t>» владеет 10000000 обыкновенных именных акций, составляющих 100% уставного капитала общества и предоставляющих право голоса по всем вопросам повестки дня.</w:t>
      </w:r>
    </w:p>
    <w:p w:rsidR="00D7630B" w:rsidRPr="00D7630B" w:rsidRDefault="00D7630B" w:rsidP="00D7630B">
      <w:pPr>
        <w:rPr>
          <w:bCs/>
          <w:iCs/>
          <w:sz w:val="22"/>
          <w:szCs w:val="22"/>
        </w:rPr>
      </w:pPr>
      <w:r w:rsidRPr="00D7630B">
        <w:rPr>
          <w:bCs/>
          <w:iCs/>
          <w:sz w:val="22"/>
          <w:szCs w:val="22"/>
        </w:rPr>
        <w:t>ООО УК «</w:t>
      </w:r>
      <w:proofErr w:type="spellStart"/>
      <w:r w:rsidRPr="00D7630B">
        <w:rPr>
          <w:bCs/>
          <w:iCs/>
          <w:sz w:val="22"/>
          <w:szCs w:val="22"/>
        </w:rPr>
        <w:t>АгроМенеджмент</w:t>
      </w:r>
      <w:proofErr w:type="spellEnd"/>
      <w:r w:rsidRPr="00D7630B">
        <w:rPr>
          <w:bCs/>
          <w:iCs/>
          <w:sz w:val="22"/>
          <w:szCs w:val="22"/>
        </w:rPr>
        <w:t>» владеет 76,3% долей уставного капитала общества и предоставляющих право голоса по всем вопросам повестки дня.</w:t>
      </w:r>
    </w:p>
    <w:p w:rsidR="00D7630B" w:rsidRPr="00D7630B" w:rsidRDefault="00D7630B" w:rsidP="00D7630B">
      <w:r w:rsidRPr="00D7630B">
        <w:t xml:space="preserve">Перечень лиц, по отношению к которым кандидат является аффилированным лицом с указанием  оснований: Член совета директоров </w:t>
      </w:r>
      <w:proofErr w:type="gramStart"/>
      <w:r w:rsidRPr="00D7630B">
        <w:t>–З</w:t>
      </w:r>
      <w:proofErr w:type="gramEnd"/>
      <w:r w:rsidRPr="00D7630B">
        <w:t>АО Агрофирма «Нива», ЗАО ПЗ «</w:t>
      </w:r>
      <w:proofErr w:type="spellStart"/>
      <w:r w:rsidRPr="00D7630B">
        <w:t>Дертевский</w:t>
      </w:r>
      <w:proofErr w:type="spellEnd"/>
      <w:r w:rsidRPr="00D7630B">
        <w:t>», ОАО «</w:t>
      </w:r>
      <w:proofErr w:type="spellStart"/>
      <w:r w:rsidRPr="00D7630B">
        <w:t>Племзавод</w:t>
      </w:r>
      <w:proofErr w:type="spellEnd"/>
      <w:r w:rsidRPr="00D7630B">
        <w:t xml:space="preserve">-Пионер», ЗАО </w:t>
      </w:r>
      <w:proofErr w:type="spellStart"/>
      <w:r w:rsidRPr="00D7630B">
        <w:t>племзавод</w:t>
      </w:r>
      <w:proofErr w:type="spellEnd"/>
      <w:r w:rsidRPr="00D7630B">
        <w:t xml:space="preserve"> «</w:t>
      </w:r>
      <w:proofErr w:type="spellStart"/>
      <w:r w:rsidRPr="00D7630B">
        <w:t>Ульянино</w:t>
      </w:r>
      <w:proofErr w:type="spellEnd"/>
      <w:r w:rsidRPr="00D7630B">
        <w:t xml:space="preserve">», ОАО Фирма «Рубин», ЗАО «СВ-Поволжское», ОАО им. </w:t>
      </w:r>
      <w:proofErr w:type="spellStart"/>
      <w:r w:rsidRPr="00D7630B">
        <w:t>Лакина</w:t>
      </w:r>
      <w:proofErr w:type="spellEnd"/>
      <w:r w:rsidRPr="00D7630B">
        <w:t xml:space="preserve">.  Генеральный директор – ЗАО ИК </w:t>
      </w:r>
    </w:p>
    <w:p w:rsidR="00D7630B" w:rsidRPr="00D7630B" w:rsidRDefault="00D7630B" w:rsidP="00D7630B">
      <w:r w:rsidRPr="00D7630B">
        <w:t>«</w:t>
      </w:r>
      <w:proofErr w:type="spellStart"/>
      <w:r w:rsidRPr="00D7630B">
        <w:t>Агроинвест</w:t>
      </w:r>
      <w:proofErr w:type="spellEnd"/>
      <w:r w:rsidRPr="00D7630B">
        <w:t>», ООО УК «</w:t>
      </w:r>
      <w:proofErr w:type="spellStart"/>
      <w:r w:rsidRPr="00D7630B">
        <w:t>АгроМенеджмент</w:t>
      </w:r>
      <w:proofErr w:type="spellEnd"/>
      <w:r w:rsidRPr="00D7630B">
        <w:t>».</w:t>
      </w:r>
    </w:p>
    <w:p w:rsidR="00D7630B" w:rsidRPr="00D7630B" w:rsidRDefault="00D7630B" w:rsidP="00D7630B"/>
    <w:p w:rsidR="00D7630B" w:rsidRPr="00D7630B" w:rsidRDefault="00D7630B" w:rsidP="00D7630B">
      <w:pPr>
        <w:keepNext/>
        <w:outlineLvl w:val="4"/>
        <w:rPr>
          <w:b/>
          <w:bCs/>
          <w:iCs/>
          <w:sz w:val="22"/>
          <w:szCs w:val="22"/>
        </w:rPr>
      </w:pPr>
      <w:r w:rsidRPr="00D7630B">
        <w:rPr>
          <w:b/>
          <w:bCs/>
          <w:iCs/>
          <w:sz w:val="22"/>
          <w:szCs w:val="22"/>
        </w:rPr>
        <w:t>Ковалев Александр Михайлович</w:t>
      </w:r>
    </w:p>
    <w:p w:rsidR="00D7630B" w:rsidRPr="00D7630B" w:rsidRDefault="00D7630B" w:rsidP="00D7630B">
      <w:r w:rsidRPr="00D7630B">
        <w:t>Год рождения: 1963</w:t>
      </w:r>
    </w:p>
    <w:p w:rsidR="00D7630B" w:rsidRPr="00D7630B" w:rsidRDefault="00D7630B" w:rsidP="00D7630B">
      <w:r w:rsidRPr="00D7630B">
        <w:t xml:space="preserve">Образование: Высшее </w:t>
      </w:r>
    </w:p>
    <w:p w:rsidR="00D7630B" w:rsidRPr="00D7630B" w:rsidRDefault="00D7630B" w:rsidP="00D7630B">
      <w:proofErr w:type="gramStart"/>
      <w:r w:rsidRPr="00D7630B">
        <w:t>Должности за последние 5 лет:</w:t>
      </w:r>
      <w:proofErr w:type="gramEnd"/>
    </w:p>
    <w:p w:rsidR="00D7630B" w:rsidRPr="00D7630B" w:rsidRDefault="00D7630B" w:rsidP="00D7630B">
      <w:r w:rsidRPr="00D7630B">
        <w:t xml:space="preserve">Период:  </w:t>
      </w:r>
      <w:smartTag w:uri="urn:schemas-microsoft-com:office:smarttags" w:element="metricconverter">
        <w:smartTagPr>
          <w:attr w:name="ProductID" w:val="2001 г"/>
        </w:smartTagPr>
        <w:r w:rsidRPr="00D7630B">
          <w:t>2001 г</w:t>
        </w:r>
      </w:smartTag>
      <w:r w:rsidRPr="00D7630B">
        <w:t xml:space="preserve">. – 2002 год </w:t>
      </w:r>
    </w:p>
    <w:p w:rsidR="00D7630B" w:rsidRPr="00D7630B" w:rsidRDefault="00D7630B" w:rsidP="00D7630B">
      <w:pPr>
        <w:rPr>
          <w:b/>
          <w:i/>
        </w:rPr>
      </w:pPr>
      <w:r w:rsidRPr="00D7630B">
        <w:t>Организация: ЗАО «</w:t>
      </w:r>
      <w:proofErr w:type="spellStart"/>
      <w:r w:rsidRPr="00D7630B">
        <w:t>Хайрид</w:t>
      </w:r>
      <w:proofErr w:type="spellEnd"/>
      <w:r w:rsidRPr="00D7630B">
        <w:t xml:space="preserve"> Б.В.»</w:t>
      </w:r>
    </w:p>
    <w:p w:rsidR="00D7630B" w:rsidRPr="00D7630B" w:rsidRDefault="00D7630B" w:rsidP="00D7630B">
      <w:pPr>
        <w:rPr>
          <w:b/>
          <w:i/>
        </w:rPr>
      </w:pPr>
      <w:r w:rsidRPr="00D7630B">
        <w:t>Сфера деятельности: генеральный  директор</w:t>
      </w:r>
    </w:p>
    <w:p w:rsidR="00D7630B" w:rsidRPr="00D7630B" w:rsidRDefault="00D7630B" w:rsidP="00D7630B">
      <w:r w:rsidRPr="00D7630B">
        <w:t xml:space="preserve">Должность: генеральный  директор </w:t>
      </w:r>
    </w:p>
    <w:p w:rsidR="00D7630B" w:rsidRPr="00D7630B" w:rsidRDefault="00D7630B" w:rsidP="00D7630B">
      <w:r w:rsidRPr="00D7630B">
        <w:t xml:space="preserve">Период: </w:t>
      </w:r>
      <w:smartTag w:uri="urn:schemas-microsoft-com:office:smarttags" w:element="metricconverter">
        <w:smartTagPr>
          <w:attr w:name="ProductID" w:val="2002 г"/>
        </w:smartTagPr>
        <w:r w:rsidRPr="00D7630B">
          <w:t>2002 г</w:t>
        </w:r>
      </w:smartTag>
      <w:r w:rsidRPr="00D7630B">
        <w:t xml:space="preserve">. –  2004 год </w:t>
      </w:r>
    </w:p>
    <w:p w:rsidR="00D7630B" w:rsidRPr="00D7630B" w:rsidRDefault="00D7630B" w:rsidP="00D7630B">
      <w:pPr>
        <w:rPr>
          <w:b/>
          <w:i/>
        </w:rPr>
      </w:pPr>
      <w:r w:rsidRPr="00D7630B">
        <w:t>Организация: ЗАО по свиноводству «Владимирское»»</w:t>
      </w:r>
    </w:p>
    <w:p w:rsidR="00D7630B" w:rsidRPr="00D7630B" w:rsidRDefault="00D7630B" w:rsidP="00D7630B">
      <w:pPr>
        <w:rPr>
          <w:b/>
          <w:i/>
        </w:rPr>
      </w:pPr>
      <w:r w:rsidRPr="00D7630B">
        <w:t>Сфера деятельности: генеральный  директор</w:t>
      </w:r>
    </w:p>
    <w:p w:rsidR="00D7630B" w:rsidRPr="00D7630B" w:rsidRDefault="00D7630B" w:rsidP="00D7630B">
      <w:r w:rsidRPr="00D7630B">
        <w:t>Должность: генеральный  директор</w:t>
      </w:r>
    </w:p>
    <w:p w:rsidR="00D7630B" w:rsidRPr="00D7630B" w:rsidRDefault="00D7630B" w:rsidP="00D7630B">
      <w:r w:rsidRPr="00D7630B">
        <w:t xml:space="preserve">Период:  </w:t>
      </w:r>
      <w:smartTag w:uri="urn:schemas-microsoft-com:office:smarttags" w:element="metricconverter">
        <w:smartTagPr>
          <w:attr w:name="ProductID" w:val="2004 г"/>
        </w:smartTagPr>
        <w:r w:rsidRPr="00D7630B">
          <w:t>2004 г</w:t>
        </w:r>
      </w:smartTag>
      <w:r w:rsidRPr="00D7630B">
        <w:t xml:space="preserve">. –  2005 год </w:t>
      </w:r>
    </w:p>
    <w:p w:rsidR="00D7630B" w:rsidRPr="00D7630B" w:rsidRDefault="00D7630B" w:rsidP="00D7630B">
      <w:pPr>
        <w:rPr>
          <w:b/>
          <w:i/>
        </w:rPr>
      </w:pPr>
      <w:r w:rsidRPr="00D7630B">
        <w:t xml:space="preserve">Организация: ЗАО «АВК </w:t>
      </w:r>
      <w:proofErr w:type="spellStart"/>
      <w:r w:rsidRPr="00D7630B">
        <w:t>Эксимо</w:t>
      </w:r>
      <w:proofErr w:type="spellEnd"/>
      <w:r w:rsidRPr="00D7630B">
        <w:t>»»</w:t>
      </w:r>
    </w:p>
    <w:p w:rsidR="00D7630B" w:rsidRPr="00D7630B" w:rsidRDefault="00D7630B" w:rsidP="00D7630B">
      <w:pPr>
        <w:rPr>
          <w:b/>
          <w:i/>
        </w:rPr>
      </w:pPr>
      <w:r w:rsidRPr="00D7630B">
        <w:t>Сфера деятельности: главный специалист</w:t>
      </w:r>
    </w:p>
    <w:p w:rsidR="00D7630B" w:rsidRPr="00D7630B" w:rsidRDefault="00D7630B" w:rsidP="00D7630B">
      <w:r w:rsidRPr="00D7630B">
        <w:t>Должность: главный специалист</w:t>
      </w:r>
    </w:p>
    <w:p w:rsidR="00D7630B" w:rsidRPr="00D7630B" w:rsidRDefault="00D7630B" w:rsidP="00D7630B">
      <w:r w:rsidRPr="00D7630B">
        <w:t>Период:  с  2005 года по настоящее время</w:t>
      </w:r>
    </w:p>
    <w:p w:rsidR="00D7630B" w:rsidRPr="00D7630B" w:rsidRDefault="00D7630B" w:rsidP="00D7630B">
      <w:pPr>
        <w:rPr>
          <w:b/>
          <w:i/>
        </w:rPr>
      </w:pPr>
      <w:r w:rsidRPr="00D7630B">
        <w:t>Организация: ОАО «</w:t>
      </w:r>
      <w:proofErr w:type="spellStart"/>
      <w:r w:rsidRPr="00D7630B">
        <w:t>Агроплемсоюз</w:t>
      </w:r>
      <w:proofErr w:type="spellEnd"/>
      <w:r w:rsidRPr="00D7630B">
        <w:t>»</w:t>
      </w:r>
    </w:p>
    <w:p w:rsidR="00D7630B" w:rsidRPr="00D7630B" w:rsidRDefault="00D7630B" w:rsidP="00D7630B">
      <w:r w:rsidRPr="00D7630B">
        <w:t>Сфера деятельности: зам. генерального директора</w:t>
      </w:r>
    </w:p>
    <w:p w:rsidR="00D7630B" w:rsidRPr="00D7630B" w:rsidRDefault="00D7630B" w:rsidP="00D7630B">
      <w:r w:rsidRPr="00D7630B">
        <w:t>Должность: зам. генерального директора</w:t>
      </w:r>
    </w:p>
    <w:p w:rsidR="00D7630B" w:rsidRPr="00D7630B" w:rsidRDefault="00D7630B" w:rsidP="00D7630B"/>
    <w:p w:rsidR="00D7630B" w:rsidRPr="00D7630B" w:rsidRDefault="00D7630B" w:rsidP="00D7630B">
      <w:pPr>
        <w:rPr>
          <w:i/>
        </w:rPr>
      </w:pPr>
      <w:proofErr w:type="spellStart"/>
      <w:r w:rsidRPr="00D7630B">
        <w:rPr>
          <w:b/>
          <w:bCs/>
          <w:iCs/>
          <w:sz w:val="22"/>
          <w:szCs w:val="22"/>
        </w:rPr>
        <w:t>Сенцов</w:t>
      </w:r>
      <w:proofErr w:type="spellEnd"/>
      <w:r w:rsidRPr="00D7630B">
        <w:rPr>
          <w:i/>
        </w:rPr>
        <w:t xml:space="preserve"> </w:t>
      </w:r>
      <w:r w:rsidRPr="00D7630B">
        <w:rPr>
          <w:b/>
          <w:bCs/>
          <w:iCs/>
          <w:sz w:val="22"/>
          <w:szCs w:val="22"/>
        </w:rPr>
        <w:t>Владимир</w:t>
      </w:r>
      <w:r w:rsidRPr="00D7630B">
        <w:rPr>
          <w:i/>
        </w:rPr>
        <w:t xml:space="preserve"> </w:t>
      </w:r>
      <w:r w:rsidRPr="00D7630B">
        <w:rPr>
          <w:b/>
          <w:bCs/>
          <w:iCs/>
          <w:sz w:val="22"/>
          <w:szCs w:val="22"/>
        </w:rPr>
        <w:t>Сергеевич</w:t>
      </w:r>
    </w:p>
    <w:p w:rsidR="00D7630B" w:rsidRPr="00D7630B" w:rsidRDefault="00D7630B" w:rsidP="00D7630B">
      <w:pPr>
        <w:rPr>
          <w:b/>
          <w:i/>
        </w:rPr>
      </w:pPr>
      <w:r w:rsidRPr="00D7630B">
        <w:t xml:space="preserve">Год рождения: </w:t>
      </w:r>
      <w:r w:rsidRPr="00D7630B">
        <w:rPr>
          <w:bCs/>
          <w:iCs/>
          <w:sz w:val="22"/>
          <w:szCs w:val="22"/>
        </w:rPr>
        <w:t>1954</w:t>
      </w:r>
    </w:p>
    <w:p w:rsidR="00D7630B" w:rsidRPr="00D7630B" w:rsidRDefault="00D7630B" w:rsidP="00D7630B">
      <w:r w:rsidRPr="00D7630B">
        <w:t xml:space="preserve">Образование: </w:t>
      </w:r>
      <w:proofErr w:type="gramStart"/>
      <w:r w:rsidRPr="00D7630B">
        <w:t>Высшее</w:t>
      </w:r>
      <w:proofErr w:type="gramEnd"/>
      <w:r w:rsidRPr="00D7630B">
        <w:t xml:space="preserve"> – Костромской  сельскохозяйственный институт.</w:t>
      </w:r>
    </w:p>
    <w:p w:rsidR="00D7630B" w:rsidRPr="00D7630B" w:rsidRDefault="00D7630B" w:rsidP="00D7630B">
      <w:proofErr w:type="gramStart"/>
      <w:r w:rsidRPr="00D7630B">
        <w:t>Должности за последние 5 лет:</w:t>
      </w:r>
      <w:proofErr w:type="gramEnd"/>
    </w:p>
    <w:p w:rsidR="00D7630B" w:rsidRPr="00D7630B" w:rsidRDefault="00D7630B" w:rsidP="00D7630B">
      <w:pPr>
        <w:rPr>
          <w:b/>
          <w:i/>
        </w:rPr>
      </w:pPr>
      <w:r w:rsidRPr="00D7630B">
        <w:t xml:space="preserve">Период: </w:t>
      </w:r>
      <w:r w:rsidRPr="00D7630B">
        <w:rPr>
          <w:bCs/>
          <w:iCs/>
          <w:sz w:val="22"/>
          <w:szCs w:val="22"/>
        </w:rPr>
        <w:t>1997 - наст</w:t>
      </w:r>
      <w:proofErr w:type="gramStart"/>
      <w:r w:rsidRPr="00D7630B">
        <w:rPr>
          <w:bCs/>
          <w:iCs/>
          <w:sz w:val="22"/>
          <w:szCs w:val="22"/>
        </w:rPr>
        <w:t>.</w:t>
      </w:r>
      <w:proofErr w:type="gramEnd"/>
      <w:r w:rsidRPr="00D7630B">
        <w:rPr>
          <w:bCs/>
          <w:iCs/>
          <w:sz w:val="22"/>
          <w:szCs w:val="22"/>
        </w:rPr>
        <w:t xml:space="preserve"> </w:t>
      </w:r>
      <w:proofErr w:type="gramStart"/>
      <w:r w:rsidRPr="00D7630B">
        <w:rPr>
          <w:bCs/>
          <w:iCs/>
          <w:sz w:val="22"/>
          <w:szCs w:val="22"/>
        </w:rPr>
        <w:t>в</w:t>
      </w:r>
      <w:proofErr w:type="gramEnd"/>
      <w:r w:rsidRPr="00D7630B">
        <w:rPr>
          <w:bCs/>
          <w:iCs/>
          <w:sz w:val="22"/>
          <w:szCs w:val="22"/>
        </w:rPr>
        <w:t>ремя</w:t>
      </w:r>
    </w:p>
    <w:p w:rsidR="00D7630B" w:rsidRPr="00D7630B" w:rsidRDefault="00D7630B" w:rsidP="00D7630B">
      <w:pPr>
        <w:rPr>
          <w:b/>
          <w:i/>
        </w:rPr>
      </w:pPr>
      <w:r w:rsidRPr="00D7630B">
        <w:t xml:space="preserve">Организация: </w:t>
      </w:r>
      <w:r w:rsidRPr="00D7630B">
        <w:rPr>
          <w:bCs/>
          <w:iCs/>
          <w:sz w:val="22"/>
          <w:szCs w:val="22"/>
        </w:rPr>
        <w:t>ТОО  "</w:t>
      </w:r>
      <w:proofErr w:type="spellStart"/>
      <w:r w:rsidRPr="00D7630B">
        <w:rPr>
          <w:bCs/>
          <w:iCs/>
          <w:sz w:val="22"/>
          <w:szCs w:val="22"/>
        </w:rPr>
        <w:t>Племзавод</w:t>
      </w:r>
      <w:proofErr w:type="spellEnd"/>
      <w:r w:rsidRPr="00D7630B">
        <w:rPr>
          <w:bCs/>
          <w:iCs/>
          <w:sz w:val="22"/>
          <w:szCs w:val="22"/>
        </w:rPr>
        <w:t xml:space="preserve"> им. Цветкова", после реорганизации ЗАО "</w:t>
      </w:r>
      <w:proofErr w:type="spellStart"/>
      <w:r w:rsidRPr="00D7630B">
        <w:rPr>
          <w:bCs/>
          <w:iCs/>
          <w:sz w:val="22"/>
          <w:szCs w:val="22"/>
        </w:rPr>
        <w:t>Племзавод</w:t>
      </w:r>
      <w:proofErr w:type="spellEnd"/>
      <w:r w:rsidRPr="00D7630B">
        <w:rPr>
          <w:bCs/>
          <w:iCs/>
          <w:sz w:val="22"/>
          <w:szCs w:val="22"/>
        </w:rPr>
        <w:t xml:space="preserve"> им. Цветкова"</w:t>
      </w:r>
    </w:p>
    <w:p w:rsidR="00D7630B" w:rsidRPr="00D7630B" w:rsidRDefault="00D7630B" w:rsidP="00D7630B">
      <w:pPr>
        <w:rPr>
          <w:b/>
          <w:i/>
        </w:rPr>
      </w:pPr>
      <w:r w:rsidRPr="00D7630B">
        <w:t xml:space="preserve">Сфера деятельности: </w:t>
      </w:r>
      <w:r w:rsidRPr="00D7630B">
        <w:rPr>
          <w:bCs/>
          <w:iCs/>
          <w:sz w:val="22"/>
          <w:szCs w:val="22"/>
        </w:rPr>
        <w:t>с/х, ведение племенного дела</w:t>
      </w:r>
    </w:p>
    <w:p w:rsidR="00D7630B" w:rsidRPr="00D7630B" w:rsidRDefault="00D7630B" w:rsidP="00D7630B">
      <w:r w:rsidRPr="00D7630B">
        <w:t xml:space="preserve">Должность: </w:t>
      </w:r>
      <w:r w:rsidRPr="00D7630B">
        <w:rPr>
          <w:bCs/>
          <w:iCs/>
          <w:sz w:val="22"/>
          <w:szCs w:val="22"/>
        </w:rPr>
        <w:t>Генеральный директор</w:t>
      </w:r>
    </w:p>
    <w:p w:rsidR="00D7630B" w:rsidRPr="00D7630B" w:rsidRDefault="00D7630B" w:rsidP="00D7630B">
      <w:r w:rsidRPr="00D7630B">
        <w:t>Доля в уставном капитале эмитента: 4,7%</w:t>
      </w:r>
    </w:p>
    <w:p w:rsidR="00D7630B" w:rsidRPr="00D7630B" w:rsidRDefault="00D7630B" w:rsidP="00D7630B">
      <w:r w:rsidRPr="00D7630B">
        <w:t>Доли в дочерних/зависимых обществах эмитента:</w:t>
      </w:r>
    </w:p>
    <w:p w:rsidR="00D7630B" w:rsidRPr="00D7630B" w:rsidRDefault="00D7630B" w:rsidP="00D7630B">
      <w:pPr>
        <w:rPr>
          <w:b/>
          <w:i/>
        </w:rPr>
      </w:pPr>
      <w:r w:rsidRPr="00D7630B">
        <w:rPr>
          <w:bCs/>
          <w:iCs/>
          <w:sz w:val="22"/>
          <w:szCs w:val="22"/>
        </w:rPr>
        <w:t>долей не имеет</w:t>
      </w:r>
    </w:p>
    <w:p w:rsidR="00D7630B" w:rsidRPr="00D7630B" w:rsidRDefault="00D7630B" w:rsidP="00D7630B">
      <w:pPr>
        <w:rPr>
          <w:bCs/>
          <w:iCs/>
          <w:sz w:val="22"/>
          <w:szCs w:val="22"/>
        </w:rPr>
      </w:pPr>
      <w:r w:rsidRPr="00D7630B">
        <w:rPr>
          <w:bCs/>
          <w:iCs/>
          <w:sz w:val="22"/>
          <w:szCs w:val="22"/>
        </w:rPr>
        <w:t xml:space="preserve">Родственных связей с лицами входящими в состав органов управления эмитента и органов </w:t>
      </w:r>
      <w:proofErr w:type="gramStart"/>
      <w:r w:rsidRPr="00D7630B">
        <w:rPr>
          <w:bCs/>
          <w:iCs/>
          <w:sz w:val="22"/>
          <w:szCs w:val="22"/>
        </w:rPr>
        <w:t>контроля за</w:t>
      </w:r>
      <w:proofErr w:type="gramEnd"/>
      <w:r w:rsidRPr="00D7630B">
        <w:rPr>
          <w:bCs/>
          <w:iCs/>
          <w:sz w:val="22"/>
          <w:szCs w:val="22"/>
        </w:rPr>
        <w:t xml:space="preserve"> финансово-хозяйственной  деятельностью эмитента  не имеет.</w:t>
      </w:r>
    </w:p>
    <w:p w:rsidR="00D7630B" w:rsidRPr="00D7630B" w:rsidRDefault="00D7630B" w:rsidP="00D7630B"/>
    <w:p w:rsidR="00D7630B" w:rsidRDefault="00BB7FEB" w:rsidP="00BB7FEB">
      <w:pPr>
        <w:jc w:val="both"/>
        <w:rPr>
          <w:b/>
          <w:bCs/>
          <w:iCs/>
          <w:sz w:val="22"/>
          <w:szCs w:val="22"/>
        </w:rPr>
      </w:pPr>
      <w:proofErr w:type="spellStart"/>
      <w:r w:rsidRPr="00BB7FEB">
        <w:rPr>
          <w:b/>
          <w:bCs/>
          <w:iCs/>
          <w:sz w:val="22"/>
          <w:szCs w:val="22"/>
        </w:rPr>
        <w:t>Чернышов</w:t>
      </w:r>
      <w:proofErr w:type="spellEnd"/>
      <w:r w:rsidRPr="00BB7FEB">
        <w:rPr>
          <w:b/>
          <w:bCs/>
          <w:iCs/>
          <w:sz w:val="22"/>
          <w:szCs w:val="22"/>
        </w:rPr>
        <w:t xml:space="preserve"> Игорь Васильевич</w:t>
      </w:r>
    </w:p>
    <w:p w:rsidR="00B5237E" w:rsidRPr="00D7630B" w:rsidRDefault="00B5237E" w:rsidP="00B5237E">
      <w:pPr>
        <w:rPr>
          <w:b/>
          <w:i/>
        </w:rPr>
      </w:pPr>
      <w:r w:rsidRPr="00D7630B">
        <w:lastRenderedPageBreak/>
        <w:t xml:space="preserve">Год рождения: </w:t>
      </w:r>
      <w:r w:rsidRPr="00D7630B">
        <w:rPr>
          <w:bCs/>
          <w:iCs/>
          <w:sz w:val="22"/>
          <w:szCs w:val="22"/>
        </w:rPr>
        <w:t>19</w:t>
      </w:r>
      <w:r>
        <w:rPr>
          <w:bCs/>
          <w:iCs/>
          <w:sz w:val="22"/>
          <w:szCs w:val="22"/>
        </w:rPr>
        <w:t>7</w:t>
      </w:r>
      <w:r w:rsidRPr="00D7630B">
        <w:rPr>
          <w:bCs/>
          <w:iCs/>
          <w:sz w:val="22"/>
          <w:szCs w:val="22"/>
        </w:rPr>
        <w:t>4</w:t>
      </w:r>
    </w:p>
    <w:p w:rsidR="00B5237E" w:rsidRPr="00D7630B" w:rsidRDefault="00B5237E" w:rsidP="00B5237E">
      <w:r w:rsidRPr="00D7630B">
        <w:t xml:space="preserve">Образование: Высшее – </w:t>
      </w:r>
      <w:r>
        <w:t xml:space="preserve">Московская государственная академия </w:t>
      </w:r>
      <w:proofErr w:type="spellStart"/>
      <w:r>
        <w:t>Ветмед</w:t>
      </w:r>
      <w:proofErr w:type="spellEnd"/>
      <w:r>
        <w:t xml:space="preserve"> и биотехнологии им. Скрябина.</w:t>
      </w:r>
      <w:proofErr w:type="gramStart"/>
      <w:r>
        <w:t xml:space="preserve"> </w:t>
      </w:r>
      <w:r w:rsidRPr="00D7630B">
        <w:t>.</w:t>
      </w:r>
      <w:proofErr w:type="gramEnd"/>
    </w:p>
    <w:p w:rsidR="00851D62" w:rsidRDefault="00B5237E" w:rsidP="00B5237E">
      <w:proofErr w:type="gramStart"/>
      <w:r w:rsidRPr="00D7630B">
        <w:t>Должности за последние 5 лет:</w:t>
      </w:r>
      <w:r>
        <w:t xml:space="preserve"> главный ветврач </w:t>
      </w:r>
      <w:proofErr w:type="gramEnd"/>
    </w:p>
    <w:p w:rsidR="00B5237E" w:rsidRPr="00D7630B" w:rsidRDefault="00B5237E" w:rsidP="00B5237E">
      <w:pPr>
        <w:rPr>
          <w:b/>
          <w:i/>
        </w:rPr>
      </w:pPr>
      <w:r w:rsidRPr="00D7630B">
        <w:t xml:space="preserve">Период: </w:t>
      </w:r>
      <w:r w:rsidRPr="00D7630B">
        <w:rPr>
          <w:bCs/>
          <w:iCs/>
          <w:sz w:val="22"/>
          <w:szCs w:val="22"/>
        </w:rPr>
        <w:t>1997 - наст</w:t>
      </w:r>
      <w:proofErr w:type="gramStart"/>
      <w:r w:rsidRPr="00D7630B">
        <w:rPr>
          <w:bCs/>
          <w:iCs/>
          <w:sz w:val="22"/>
          <w:szCs w:val="22"/>
        </w:rPr>
        <w:t>.</w:t>
      </w:r>
      <w:proofErr w:type="gramEnd"/>
      <w:r w:rsidRPr="00D7630B">
        <w:rPr>
          <w:bCs/>
          <w:iCs/>
          <w:sz w:val="22"/>
          <w:szCs w:val="22"/>
        </w:rPr>
        <w:t xml:space="preserve"> </w:t>
      </w:r>
      <w:proofErr w:type="gramStart"/>
      <w:r w:rsidRPr="00D7630B">
        <w:rPr>
          <w:bCs/>
          <w:iCs/>
          <w:sz w:val="22"/>
          <w:szCs w:val="22"/>
        </w:rPr>
        <w:t>в</w:t>
      </w:r>
      <w:proofErr w:type="gramEnd"/>
      <w:r w:rsidRPr="00D7630B">
        <w:rPr>
          <w:bCs/>
          <w:iCs/>
          <w:sz w:val="22"/>
          <w:szCs w:val="22"/>
        </w:rPr>
        <w:t>ремя</w:t>
      </w:r>
    </w:p>
    <w:p w:rsidR="00B5237E" w:rsidRPr="00D7630B" w:rsidRDefault="00B5237E" w:rsidP="00B5237E">
      <w:pPr>
        <w:rPr>
          <w:b/>
          <w:i/>
        </w:rPr>
      </w:pPr>
      <w:r w:rsidRPr="00D7630B">
        <w:t xml:space="preserve">Организация: </w:t>
      </w:r>
      <w:r w:rsidR="00851D62">
        <w:rPr>
          <w:bCs/>
          <w:iCs/>
          <w:sz w:val="22"/>
          <w:szCs w:val="22"/>
        </w:rPr>
        <w:t>ОАО «</w:t>
      </w:r>
      <w:proofErr w:type="spellStart"/>
      <w:r w:rsidR="00851D62">
        <w:rPr>
          <w:bCs/>
          <w:iCs/>
          <w:sz w:val="22"/>
          <w:szCs w:val="22"/>
        </w:rPr>
        <w:t>Агроплемсоюз</w:t>
      </w:r>
      <w:proofErr w:type="spellEnd"/>
      <w:r w:rsidR="00851D62">
        <w:rPr>
          <w:bCs/>
          <w:iCs/>
          <w:sz w:val="22"/>
          <w:szCs w:val="22"/>
        </w:rPr>
        <w:t>»</w:t>
      </w:r>
    </w:p>
    <w:p w:rsidR="00B5237E" w:rsidRPr="00D7630B" w:rsidRDefault="00B5237E" w:rsidP="00B5237E">
      <w:pPr>
        <w:rPr>
          <w:b/>
          <w:i/>
        </w:rPr>
      </w:pPr>
      <w:r w:rsidRPr="00D7630B">
        <w:t xml:space="preserve">Сфера деятельности: </w:t>
      </w:r>
      <w:r w:rsidR="00851D62">
        <w:rPr>
          <w:bCs/>
          <w:iCs/>
          <w:sz w:val="22"/>
          <w:szCs w:val="22"/>
        </w:rPr>
        <w:t>ветврач-</w:t>
      </w:r>
      <w:proofErr w:type="spellStart"/>
      <w:r w:rsidR="00851D62">
        <w:rPr>
          <w:bCs/>
          <w:iCs/>
          <w:sz w:val="22"/>
          <w:szCs w:val="22"/>
        </w:rPr>
        <w:t>зоо</w:t>
      </w:r>
      <w:proofErr w:type="spellEnd"/>
      <w:r w:rsidR="00851D62">
        <w:rPr>
          <w:bCs/>
          <w:iCs/>
          <w:sz w:val="22"/>
          <w:szCs w:val="22"/>
        </w:rPr>
        <w:t xml:space="preserve"> </w:t>
      </w:r>
      <w:r>
        <w:rPr>
          <w:bCs/>
          <w:iCs/>
          <w:sz w:val="22"/>
          <w:szCs w:val="22"/>
        </w:rPr>
        <w:t>инж</w:t>
      </w:r>
      <w:r w:rsidR="00851D62">
        <w:rPr>
          <w:bCs/>
          <w:iCs/>
          <w:sz w:val="22"/>
          <w:szCs w:val="22"/>
        </w:rPr>
        <w:t>е</w:t>
      </w:r>
      <w:r>
        <w:rPr>
          <w:bCs/>
          <w:iCs/>
          <w:sz w:val="22"/>
          <w:szCs w:val="22"/>
        </w:rPr>
        <w:t>нер</w:t>
      </w:r>
    </w:p>
    <w:p w:rsidR="00B5237E" w:rsidRPr="00D7630B" w:rsidRDefault="00B5237E" w:rsidP="00B5237E">
      <w:r w:rsidRPr="00D7630B">
        <w:t xml:space="preserve">Должность: </w:t>
      </w:r>
      <w:r>
        <w:rPr>
          <w:bCs/>
          <w:iCs/>
          <w:sz w:val="22"/>
          <w:szCs w:val="22"/>
        </w:rPr>
        <w:t>главный врач</w:t>
      </w:r>
    </w:p>
    <w:p w:rsidR="00B5237E" w:rsidRPr="00D7630B" w:rsidRDefault="00B5237E" w:rsidP="00B5237E">
      <w:r w:rsidRPr="00D7630B">
        <w:t xml:space="preserve">Доля в уставном капитале эмитента: </w:t>
      </w:r>
      <w:r>
        <w:t>0</w:t>
      </w:r>
      <w:r w:rsidRPr="00D7630B">
        <w:t>%</w:t>
      </w:r>
    </w:p>
    <w:p w:rsidR="00B5237E" w:rsidRPr="00D7630B" w:rsidRDefault="00B5237E" w:rsidP="00B5237E">
      <w:r w:rsidRPr="00D7630B">
        <w:t>Доли в дочерних/зависимых обществах эмитента:</w:t>
      </w:r>
    </w:p>
    <w:p w:rsidR="00B5237E" w:rsidRPr="00D7630B" w:rsidRDefault="00B5237E" w:rsidP="00B5237E">
      <w:pPr>
        <w:rPr>
          <w:b/>
          <w:i/>
        </w:rPr>
      </w:pPr>
      <w:r w:rsidRPr="00D7630B">
        <w:rPr>
          <w:bCs/>
          <w:iCs/>
          <w:sz w:val="22"/>
          <w:szCs w:val="22"/>
        </w:rPr>
        <w:t>долей не имеет</w:t>
      </w:r>
    </w:p>
    <w:p w:rsidR="00B5237E" w:rsidRPr="00D7630B" w:rsidRDefault="00B5237E" w:rsidP="00B5237E">
      <w:pPr>
        <w:rPr>
          <w:bCs/>
          <w:iCs/>
          <w:sz w:val="22"/>
          <w:szCs w:val="22"/>
        </w:rPr>
      </w:pPr>
      <w:r w:rsidRPr="00D7630B">
        <w:rPr>
          <w:bCs/>
          <w:iCs/>
          <w:sz w:val="22"/>
          <w:szCs w:val="22"/>
        </w:rPr>
        <w:t xml:space="preserve">Родственных связей с лицами входящими в состав органов управления эмитента и органов </w:t>
      </w:r>
      <w:proofErr w:type="gramStart"/>
      <w:r w:rsidRPr="00D7630B">
        <w:rPr>
          <w:bCs/>
          <w:iCs/>
          <w:sz w:val="22"/>
          <w:szCs w:val="22"/>
        </w:rPr>
        <w:t>контроля за</w:t>
      </w:r>
      <w:proofErr w:type="gramEnd"/>
      <w:r w:rsidRPr="00D7630B">
        <w:rPr>
          <w:bCs/>
          <w:iCs/>
          <w:sz w:val="22"/>
          <w:szCs w:val="22"/>
        </w:rPr>
        <w:t xml:space="preserve"> финансово-хозяйственной  деятельностью эмитента  не имеет.</w:t>
      </w:r>
    </w:p>
    <w:p w:rsidR="00B5237E" w:rsidRPr="00D7630B" w:rsidRDefault="00B5237E" w:rsidP="00B5237E"/>
    <w:p w:rsidR="00B5237E" w:rsidRPr="00BB7FEB" w:rsidRDefault="00B5237E" w:rsidP="00BB7FEB">
      <w:pPr>
        <w:jc w:val="both"/>
        <w:rPr>
          <w:b/>
          <w:bCs/>
          <w:iCs/>
          <w:sz w:val="22"/>
          <w:szCs w:val="22"/>
        </w:rPr>
      </w:pPr>
    </w:p>
    <w:p w:rsidR="00D7630B" w:rsidRPr="00D7630B" w:rsidRDefault="00D7630B" w:rsidP="00D7630B">
      <w:pPr>
        <w:keepNext/>
        <w:spacing w:before="240" w:after="120"/>
        <w:outlineLvl w:val="0"/>
        <w:rPr>
          <w:b/>
          <w:bCs/>
        </w:rPr>
      </w:pPr>
      <w:bookmarkStart w:id="11" w:name="_Toc163472979"/>
      <w:r w:rsidRPr="00D7630B">
        <w:rPr>
          <w:b/>
          <w:bCs/>
        </w:rPr>
        <w:t>Размер вознаграждения, выплачиваемого руководству общества</w:t>
      </w:r>
      <w:bookmarkEnd w:id="11"/>
    </w:p>
    <w:p w:rsidR="00D7630B" w:rsidRPr="00D7630B" w:rsidRDefault="00D7630B" w:rsidP="00D7630B">
      <w:pPr>
        <w:ind w:firstLine="708"/>
        <w:jc w:val="both"/>
      </w:pPr>
      <w:r w:rsidRPr="00D7630B">
        <w:t>Размер вознаграждение членам совета директоров определен положением о совете директоров, вознаграждение членам совета директоров в 20</w:t>
      </w:r>
      <w:r w:rsidR="00657032">
        <w:t>1</w:t>
      </w:r>
      <w:r w:rsidRPr="00D7630B">
        <w:t>0-201</w:t>
      </w:r>
      <w:r w:rsidR="00BB7FEB">
        <w:t>3</w:t>
      </w:r>
      <w:r w:rsidRPr="00D7630B">
        <w:t xml:space="preserve"> </w:t>
      </w:r>
      <w:proofErr w:type="spellStart"/>
      <w:r w:rsidRPr="00D7630B">
        <w:t>г.г</w:t>
      </w:r>
      <w:proofErr w:type="spellEnd"/>
      <w:r w:rsidRPr="00D7630B">
        <w:t>. не выплачивалось.</w:t>
      </w:r>
    </w:p>
    <w:p w:rsidR="00D7630B" w:rsidRPr="00D7630B" w:rsidRDefault="00D7630B" w:rsidP="00D7630B">
      <w:pPr>
        <w:ind w:firstLine="708"/>
        <w:jc w:val="both"/>
      </w:pPr>
      <w:r w:rsidRPr="00D7630B">
        <w:t>Генеральному директору установлен должностной оклад.</w:t>
      </w:r>
    </w:p>
    <w:p w:rsidR="00D7630B" w:rsidRPr="00D7630B" w:rsidRDefault="00D7630B" w:rsidP="00D7630B">
      <w:pPr>
        <w:keepNext/>
        <w:spacing w:before="240" w:after="120"/>
        <w:outlineLvl w:val="0"/>
        <w:rPr>
          <w:b/>
          <w:bCs/>
        </w:rPr>
      </w:pPr>
      <w:bookmarkStart w:id="12" w:name="_Toc163472980"/>
      <w:r w:rsidRPr="00D7630B">
        <w:rPr>
          <w:b/>
          <w:bCs/>
        </w:rPr>
        <w:t>Контактная информация</w:t>
      </w:r>
      <w:bookmarkEnd w:id="12"/>
    </w:p>
    <w:p w:rsidR="00D7630B" w:rsidRPr="00D7630B" w:rsidRDefault="00D7630B" w:rsidP="00D7630B">
      <w:pPr>
        <w:rPr>
          <w:i/>
        </w:rPr>
      </w:pPr>
      <w:r w:rsidRPr="00D7630B">
        <w:t>Номера контактных телефонов эмитента:</w:t>
      </w:r>
      <w:r w:rsidRPr="00D7630B">
        <w:rPr>
          <w:i/>
        </w:rPr>
        <w:t xml:space="preserve"> Тел.: </w:t>
      </w:r>
      <w:r w:rsidRPr="00D7630B">
        <w:rPr>
          <w:b/>
          <w:bCs/>
          <w:iCs/>
          <w:sz w:val="22"/>
          <w:szCs w:val="22"/>
        </w:rPr>
        <w:t>(331) 3-32-33</w:t>
      </w:r>
      <w:r w:rsidRPr="00D7630B">
        <w:rPr>
          <w:i/>
        </w:rPr>
        <w:t xml:space="preserve">  Факс: </w:t>
      </w:r>
      <w:r w:rsidRPr="00D7630B">
        <w:rPr>
          <w:b/>
          <w:bCs/>
          <w:iCs/>
          <w:sz w:val="22"/>
          <w:szCs w:val="22"/>
        </w:rPr>
        <w:t>(331) 3-3139</w:t>
      </w:r>
    </w:p>
    <w:p w:rsidR="00D7630B" w:rsidRPr="00D7630B" w:rsidRDefault="00D7630B" w:rsidP="00D7630B">
      <w:r w:rsidRPr="00D7630B">
        <w:t xml:space="preserve">Адрес электронной почты: </w:t>
      </w:r>
      <w:proofErr w:type="spellStart"/>
      <w:r w:rsidR="00657032">
        <w:rPr>
          <w:lang w:val="en-US"/>
        </w:rPr>
        <w:t>plem</w:t>
      </w:r>
      <w:r w:rsidRPr="00D7630B">
        <w:rPr>
          <w:lang w:val="en-US"/>
        </w:rPr>
        <w:t>za</w:t>
      </w:r>
      <w:r w:rsidR="00657032">
        <w:rPr>
          <w:lang w:val="en-US"/>
        </w:rPr>
        <w:t>v</w:t>
      </w:r>
      <w:r w:rsidRPr="00D7630B">
        <w:rPr>
          <w:lang w:val="en-US"/>
        </w:rPr>
        <w:t>o</w:t>
      </w:r>
      <w:r w:rsidR="00657032">
        <w:rPr>
          <w:lang w:val="en-US"/>
        </w:rPr>
        <w:t>d</w:t>
      </w:r>
      <w:proofErr w:type="spellEnd"/>
      <w:r w:rsidR="00657032" w:rsidRPr="00657032">
        <w:t>-</w:t>
      </w:r>
      <w:proofErr w:type="spellStart"/>
      <w:r w:rsidR="00657032">
        <w:rPr>
          <w:lang w:val="en-US"/>
        </w:rPr>
        <w:t>cvetkovo</w:t>
      </w:r>
      <w:proofErr w:type="spellEnd"/>
      <w:r w:rsidRPr="00D7630B">
        <w:t>@</w:t>
      </w:r>
      <w:proofErr w:type="spellStart"/>
      <w:r w:rsidR="00657032">
        <w:rPr>
          <w:lang w:val="en-US"/>
        </w:rPr>
        <w:t>yandex</w:t>
      </w:r>
      <w:proofErr w:type="spellEnd"/>
      <w:r w:rsidRPr="00D7630B">
        <w:rPr>
          <w:b/>
          <w:bCs/>
          <w:iCs/>
          <w:sz w:val="22"/>
          <w:szCs w:val="22"/>
        </w:rPr>
        <w:t>.</w:t>
      </w:r>
      <w:proofErr w:type="spellStart"/>
      <w:r w:rsidR="00657032">
        <w:rPr>
          <w:b/>
          <w:bCs/>
          <w:iCs/>
          <w:sz w:val="22"/>
          <w:szCs w:val="22"/>
          <w:lang w:val="en-US"/>
        </w:rPr>
        <w:t>ru</w:t>
      </w:r>
      <w:proofErr w:type="spellEnd"/>
    </w:p>
    <w:p w:rsidR="00D7630B" w:rsidRPr="00D7630B" w:rsidRDefault="00D7630B" w:rsidP="00D7630B">
      <w:r w:rsidRPr="00D7630B">
        <w:t xml:space="preserve">Индекс: 249061 Калужская область, </w:t>
      </w:r>
      <w:proofErr w:type="spellStart"/>
      <w:r w:rsidRPr="00D7630B">
        <w:t>Малоярославецкий</w:t>
      </w:r>
      <w:proofErr w:type="spellEnd"/>
      <w:r w:rsidRPr="00D7630B">
        <w:t xml:space="preserve"> район, </w:t>
      </w:r>
      <w:r w:rsidR="00F47D80">
        <w:t>с</w:t>
      </w:r>
      <w:r w:rsidRPr="00D7630B">
        <w:t xml:space="preserve">. Кудиново. </w:t>
      </w:r>
    </w:p>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r w:rsidRPr="00D7630B">
        <w:t>Проект распределения прибыли</w:t>
      </w:r>
    </w:p>
    <w:p w:rsidR="00D7630B" w:rsidRPr="00D7630B" w:rsidRDefault="00D7630B" w:rsidP="00D7630B"/>
    <w:p w:rsidR="00D7630B" w:rsidRPr="00D7630B" w:rsidRDefault="00D7630B" w:rsidP="00D7630B"/>
    <w:p w:rsidR="00B5237E" w:rsidRPr="00B5237E" w:rsidRDefault="00B5237E">
      <w:pPr>
        <w:ind w:firstLine="360"/>
        <w:jc w:val="both"/>
        <w:rPr>
          <w:ins w:id="13" w:author="Дмитрий Усков" w:date="2014-04-07T14:08:00Z"/>
          <w:rFonts w:eastAsia="Calibri"/>
          <w:sz w:val="22"/>
          <w:szCs w:val="22"/>
          <w:lang w:eastAsia="en-US"/>
          <w:rPrChange w:id="14" w:author="Роман" w:date="2014-04-16T11:07:00Z">
            <w:rPr>
              <w:ins w:id="15" w:author="Дмитрий Усков" w:date="2014-04-07T14:08:00Z"/>
              <w:rFonts w:eastAsia="Calibri"/>
              <w:lang w:eastAsia="en-US"/>
            </w:rPr>
          </w:rPrChange>
        </w:rPr>
        <w:pPrChange w:id="16" w:author="Роман" w:date="2014-04-16T11:06:00Z">
          <w:pPr>
            <w:spacing w:after="200" w:line="276" w:lineRule="auto"/>
            <w:ind w:firstLine="851"/>
            <w:jc w:val="both"/>
          </w:pPr>
        </w:pPrChange>
      </w:pPr>
      <w:ins w:id="17" w:author="Дмитрий Усков" w:date="2014-04-07T14:08:00Z">
        <w:r w:rsidRPr="00B5237E">
          <w:rPr>
            <w:rFonts w:eastAsia="Calibri"/>
            <w:sz w:val="22"/>
            <w:szCs w:val="22"/>
            <w:lang w:eastAsia="en-US"/>
            <w:rPrChange w:id="18" w:author="Роман" w:date="2014-04-16T11:07:00Z">
              <w:rPr>
                <w:rFonts w:eastAsia="Calibri"/>
                <w:lang w:eastAsia="en-US"/>
              </w:rPr>
            </w:rPrChange>
          </w:rPr>
          <w:t>Полученную за 201</w:t>
        </w:r>
        <w:r w:rsidRPr="00B5237E">
          <w:rPr>
            <w:rFonts w:eastAsia="Calibri"/>
            <w:sz w:val="22"/>
            <w:szCs w:val="22"/>
            <w:lang w:eastAsia="en-US"/>
          </w:rPr>
          <w:t>3</w:t>
        </w:r>
        <w:r w:rsidRPr="00B5237E">
          <w:rPr>
            <w:rFonts w:eastAsia="Calibri"/>
            <w:sz w:val="22"/>
            <w:szCs w:val="22"/>
            <w:lang w:eastAsia="en-US"/>
            <w:rPrChange w:id="19" w:author="Роман" w:date="2014-04-16T11:07:00Z">
              <w:rPr>
                <w:rFonts w:eastAsia="Calibri"/>
                <w:lang w:eastAsia="en-US"/>
              </w:rPr>
            </w:rPrChange>
          </w:rPr>
          <w:t xml:space="preserve"> год прибыль в </w:t>
        </w:r>
      </w:ins>
      <w:ins w:id="20" w:author="Дмитрий Усков" w:date="2014-04-08T15:20:00Z">
        <w:r w:rsidRPr="00B5237E">
          <w:rPr>
            <w:rFonts w:eastAsia="Calibri"/>
            <w:sz w:val="22"/>
            <w:szCs w:val="22"/>
            <w:lang w:eastAsia="en-US"/>
          </w:rPr>
          <w:t xml:space="preserve">размере </w:t>
        </w:r>
      </w:ins>
      <w:r w:rsidRPr="00B5237E">
        <w:rPr>
          <w:rFonts w:eastAsia="Calibri"/>
          <w:sz w:val="22"/>
          <w:szCs w:val="22"/>
          <w:lang w:eastAsia="en-US"/>
        </w:rPr>
        <w:t>68 706</w:t>
      </w:r>
      <w:ins w:id="21" w:author="Дмитрий Усков" w:date="2014-04-07T14:08:00Z">
        <w:r w:rsidRPr="00B5237E">
          <w:rPr>
            <w:rFonts w:eastAsia="Calibri"/>
            <w:sz w:val="22"/>
            <w:szCs w:val="22"/>
            <w:lang w:eastAsia="en-US"/>
            <w:rPrChange w:id="22" w:author="Роман" w:date="2014-04-16T11:07:00Z">
              <w:rPr>
                <w:rFonts w:eastAsia="Calibri"/>
                <w:lang w:eastAsia="en-US"/>
              </w:rPr>
            </w:rPrChange>
          </w:rPr>
          <w:t xml:space="preserve"> тыс. руб. распределить следующим образом:</w:t>
        </w:r>
      </w:ins>
    </w:p>
    <w:p w:rsidR="00B5237E" w:rsidRPr="00B5237E" w:rsidRDefault="00B5237E">
      <w:pPr>
        <w:widowControl w:val="0"/>
        <w:numPr>
          <w:ilvl w:val="0"/>
          <w:numId w:val="4"/>
        </w:numPr>
        <w:contextualSpacing/>
        <w:jc w:val="both"/>
        <w:rPr>
          <w:ins w:id="23" w:author="Дмитрий Усков" w:date="2014-04-08T13:46:00Z"/>
          <w:rFonts w:eastAsia="Calibri"/>
          <w:sz w:val="22"/>
          <w:szCs w:val="22"/>
          <w:lang w:eastAsia="en-US"/>
        </w:rPr>
        <w:pPrChange w:id="24" w:author="Роман" w:date="2014-04-16T11:06:00Z">
          <w:pPr>
            <w:numPr>
              <w:numId w:val="5"/>
            </w:numPr>
            <w:tabs>
              <w:tab w:val="num" w:pos="360"/>
              <w:tab w:val="num" w:pos="720"/>
            </w:tabs>
            <w:spacing w:after="200" w:line="276" w:lineRule="auto"/>
            <w:ind w:left="720" w:firstLine="851"/>
            <w:contextualSpacing/>
            <w:jc w:val="both"/>
          </w:pPr>
        </w:pPrChange>
      </w:pPr>
      <w:ins w:id="25" w:author="Дмитрий Усков" w:date="2014-04-08T13:46:00Z">
        <w:r w:rsidRPr="00B5237E">
          <w:rPr>
            <w:rFonts w:eastAsia="Calibri"/>
            <w:sz w:val="22"/>
            <w:szCs w:val="22"/>
            <w:lang w:eastAsia="en-US"/>
          </w:rPr>
          <w:t>1 041</w:t>
        </w:r>
      </w:ins>
      <w:ins w:id="26" w:author="Дмитрий Усков" w:date="2014-04-07T14:08:00Z">
        <w:r w:rsidRPr="00B5237E">
          <w:rPr>
            <w:rFonts w:eastAsia="Calibri"/>
            <w:sz w:val="22"/>
            <w:szCs w:val="22"/>
            <w:lang w:eastAsia="en-US"/>
            <w:rPrChange w:id="27" w:author="Роман" w:date="2014-04-16T11:07:00Z">
              <w:rPr>
                <w:rFonts w:eastAsia="Calibri"/>
                <w:lang w:eastAsia="en-US"/>
              </w:rPr>
            </w:rPrChange>
          </w:rPr>
          <w:t xml:space="preserve"> тыс. руб. </w:t>
        </w:r>
      </w:ins>
      <w:ins w:id="28" w:author="Дмитрий Усков" w:date="2014-04-08T15:21:00Z">
        <w:r w:rsidRPr="00B5237E">
          <w:rPr>
            <w:rFonts w:eastAsia="Calibri"/>
            <w:sz w:val="22"/>
            <w:szCs w:val="22"/>
            <w:lang w:eastAsia="en-US"/>
          </w:rPr>
          <w:t xml:space="preserve">направить </w:t>
        </w:r>
      </w:ins>
      <w:ins w:id="29" w:author="Дмитрий Усков" w:date="2014-04-07T14:08:00Z">
        <w:r w:rsidRPr="00B5237E">
          <w:rPr>
            <w:rFonts w:eastAsia="Calibri"/>
            <w:sz w:val="22"/>
            <w:szCs w:val="22"/>
            <w:lang w:eastAsia="en-US"/>
            <w:rPrChange w:id="30" w:author="Роман" w:date="2014-04-16T11:07:00Z">
              <w:rPr>
                <w:rFonts w:eastAsia="Calibri"/>
                <w:lang w:eastAsia="en-US"/>
              </w:rPr>
            </w:rPrChange>
          </w:rPr>
          <w:t>на выплату вознаграждения и компенсацию расходов, связанных с исполнением своих функций членам Совета директоров</w:t>
        </w:r>
      </w:ins>
      <w:ins w:id="31" w:author="Дмитрий Усков" w:date="2014-04-08T15:21:00Z">
        <w:r w:rsidRPr="00B5237E">
          <w:rPr>
            <w:rFonts w:eastAsia="Calibri"/>
            <w:sz w:val="22"/>
            <w:szCs w:val="22"/>
            <w:lang w:eastAsia="en-US"/>
            <w:rPrChange w:id="32" w:author="Роман" w:date="2014-04-16T11:07:00Z">
              <w:rPr>
                <w:rFonts w:eastAsia="Calibri"/>
                <w:sz w:val="22"/>
                <w:szCs w:val="22"/>
                <w:lang w:val="en-US" w:eastAsia="en-US"/>
              </w:rPr>
            </w:rPrChange>
          </w:rPr>
          <w:t>;</w:t>
        </w:r>
      </w:ins>
    </w:p>
    <w:p w:rsidR="00B5237E" w:rsidRPr="00B5237E" w:rsidRDefault="00B5237E">
      <w:pPr>
        <w:widowControl w:val="0"/>
        <w:numPr>
          <w:ilvl w:val="0"/>
          <w:numId w:val="4"/>
        </w:numPr>
        <w:contextualSpacing/>
        <w:jc w:val="both"/>
        <w:rPr>
          <w:rFonts w:eastAsia="Calibri"/>
          <w:sz w:val="22"/>
          <w:szCs w:val="22"/>
          <w:lang w:eastAsia="en-US"/>
        </w:rPr>
        <w:pPrChange w:id="33" w:author="Роман" w:date="2014-04-16T11:06:00Z">
          <w:pPr>
            <w:spacing w:after="200" w:line="276" w:lineRule="auto"/>
            <w:jc w:val="both"/>
          </w:pPr>
        </w:pPrChange>
      </w:pPr>
      <w:r w:rsidRPr="00B5237E">
        <w:rPr>
          <w:rFonts w:eastAsia="Calibri"/>
          <w:sz w:val="22"/>
          <w:szCs w:val="22"/>
          <w:lang w:eastAsia="en-US"/>
        </w:rPr>
        <w:t xml:space="preserve">830 тыс. </w:t>
      </w:r>
      <w:proofErr w:type="spellStart"/>
      <w:r w:rsidRPr="00B5237E">
        <w:rPr>
          <w:rFonts w:eastAsia="Calibri"/>
          <w:sz w:val="22"/>
          <w:szCs w:val="22"/>
          <w:lang w:eastAsia="en-US"/>
        </w:rPr>
        <w:t>руб</w:t>
      </w:r>
      <w:proofErr w:type="spellEnd"/>
      <w:r w:rsidRPr="00B5237E">
        <w:rPr>
          <w:rFonts w:eastAsia="Calibri"/>
          <w:sz w:val="22"/>
          <w:szCs w:val="22"/>
          <w:lang w:eastAsia="en-US"/>
        </w:rPr>
        <w:t xml:space="preserve">  направить </w:t>
      </w:r>
      <w:ins w:id="34" w:author="Дмитрий Усков" w:date="2014-04-08T13:46:00Z">
        <w:r w:rsidRPr="00B5237E">
          <w:rPr>
            <w:rFonts w:eastAsia="Calibri"/>
            <w:sz w:val="22"/>
            <w:szCs w:val="22"/>
            <w:lang w:eastAsia="en-US"/>
          </w:rPr>
          <w:t>на</w:t>
        </w:r>
      </w:ins>
      <w:r w:rsidRPr="00B5237E">
        <w:rPr>
          <w:rFonts w:eastAsia="Calibri"/>
          <w:sz w:val="22"/>
          <w:szCs w:val="22"/>
          <w:lang w:eastAsia="en-US"/>
        </w:rPr>
        <w:t xml:space="preserve"> предоставления льгот по найму жилья,</w:t>
      </w:r>
    </w:p>
    <w:p w:rsidR="00B5237E" w:rsidRPr="00B5237E" w:rsidRDefault="00B5237E" w:rsidP="00B5237E">
      <w:pPr>
        <w:widowControl w:val="0"/>
        <w:numPr>
          <w:ilvl w:val="0"/>
          <w:numId w:val="4"/>
        </w:numPr>
        <w:contextualSpacing/>
        <w:jc w:val="both"/>
        <w:rPr>
          <w:rFonts w:eastAsia="Calibri"/>
          <w:sz w:val="22"/>
          <w:szCs w:val="22"/>
          <w:lang w:eastAsia="en-US"/>
        </w:rPr>
      </w:pPr>
      <w:r w:rsidRPr="00B5237E">
        <w:rPr>
          <w:rFonts w:eastAsia="Calibri"/>
          <w:sz w:val="22"/>
          <w:szCs w:val="22"/>
          <w:lang w:eastAsia="en-US"/>
        </w:rPr>
        <w:t>570 тыс. руб. направить на стоимость питания рабочих,</w:t>
      </w:r>
    </w:p>
    <w:p w:rsidR="00B5237E" w:rsidRPr="00B5237E" w:rsidRDefault="00B5237E" w:rsidP="00B5237E">
      <w:pPr>
        <w:widowControl w:val="0"/>
        <w:numPr>
          <w:ilvl w:val="0"/>
          <w:numId w:val="4"/>
        </w:numPr>
        <w:contextualSpacing/>
        <w:jc w:val="both"/>
        <w:rPr>
          <w:rFonts w:eastAsia="Calibri"/>
          <w:sz w:val="22"/>
          <w:szCs w:val="22"/>
          <w:lang w:eastAsia="en-US"/>
        </w:rPr>
      </w:pPr>
      <w:r w:rsidRPr="00B5237E">
        <w:rPr>
          <w:rFonts w:eastAsia="Calibri"/>
          <w:sz w:val="22"/>
          <w:szCs w:val="22"/>
          <w:lang w:eastAsia="en-US"/>
        </w:rPr>
        <w:t xml:space="preserve">1724 тыс. руб. направить на ликвидацию  свиноводства, </w:t>
      </w:r>
    </w:p>
    <w:p w:rsidR="00B5237E" w:rsidRPr="00B5237E" w:rsidRDefault="00B5237E" w:rsidP="00B5237E">
      <w:pPr>
        <w:widowControl w:val="0"/>
        <w:numPr>
          <w:ilvl w:val="0"/>
          <w:numId w:val="4"/>
        </w:numPr>
        <w:contextualSpacing/>
        <w:jc w:val="both"/>
        <w:rPr>
          <w:rFonts w:eastAsia="Calibri"/>
          <w:sz w:val="22"/>
          <w:szCs w:val="22"/>
          <w:lang w:eastAsia="en-US"/>
        </w:rPr>
      </w:pPr>
      <w:r w:rsidRPr="00B5237E">
        <w:rPr>
          <w:rFonts w:eastAsia="Calibri"/>
          <w:sz w:val="22"/>
          <w:szCs w:val="22"/>
          <w:lang w:eastAsia="en-US"/>
        </w:rPr>
        <w:t>1700 тыс. руб. направить на содержание объектов недвижимости и прилегающих территорий, не участвующих в производстве (охрана, амортизация, текущий ремонт).</w:t>
      </w:r>
    </w:p>
    <w:p w:rsidR="00B5237E" w:rsidRPr="00B5237E" w:rsidRDefault="00B5237E" w:rsidP="00B5237E">
      <w:pPr>
        <w:widowControl w:val="0"/>
        <w:numPr>
          <w:ilvl w:val="0"/>
          <w:numId w:val="4"/>
        </w:numPr>
        <w:contextualSpacing/>
        <w:jc w:val="both"/>
        <w:rPr>
          <w:rFonts w:eastAsia="Calibri"/>
          <w:sz w:val="22"/>
          <w:szCs w:val="22"/>
          <w:lang w:eastAsia="en-US"/>
        </w:rPr>
      </w:pPr>
      <w:r w:rsidRPr="00B5237E">
        <w:rPr>
          <w:rFonts w:eastAsia="Calibri"/>
          <w:sz w:val="22"/>
          <w:szCs w:val="22"/>
          <w:lang w:eastAsia="en-US"/>
        </w:rPr>
        <w:t xml:space="preserve"> 50 тыс. руб. направить на оплату  газет, почтовых расходов,</w:t>
      </w:r>
    </w:p>
    <w:p w:rsidR="00B5237E" w:rsidRPr="00B5237E" w:rsidRDefault="00B5237E" w:rsidP="00B5237E">
      <w:pPr>
        <w:widowControl w:val="0"/>
        <w:numPr>
          <w:ilvl w:val="0"/>
          <w:numId w:val="4"/>
        </w:numPr>
        <w:contextualSpacing/>
        <w:jc w:val="both"/>
        <w:rPr>
          <w:rFonts w:eastAsia="Calibri"/>
          <w:sz w:val="22"/>
          <w:szCs w:val="22"/>
          <w:lang w:eastAsia="en-US"/>
        </w:rPr>
      </w:pPr>
      <w:r w:rsidRPr="00B5237E">
        <w:rPr>
          <w:rFonts w:eastAsia="Calibri"/>
          <w:sz w:val="22"/>
          <w:szCs w:val="22"/>
          <w:lang w:eastAsia="en-US"/>
        </w:rPr>
        <w:t>110 тыс. руб., направить на газоснабжение служебного жилого фонда Общества,</w:t>
      </w:r>
    </w:p>
    <w:p w:rsidR="00B5237E" w:rsidRPr="00B5237E" w:rsidRDefault="00B5237E" w:rsidP="00B5237E">
      <w:pPr>
        <w:widowControl w:val="0"/>
        <w:numPr>
          <w:ilvl w:val="0"/>
          <w:numId w:val="4"/>
        </w:numPr>
        <w:contextualSpacing/>
        <w:jc w:val="both"/>
        <w:rPr>
          <w:rFonts w:eastAsia="Calibri"/>
          <w:sz w:val="22"/>
          <w:szCs w:val="22"/>
          <w:lang w:eastAsia="en-US"/>
        </w:rPr>
      </w:pPr>
      <w:r w:rsidRPr="00B5237E">
        <w:rPr>
          <w:rFonts w:eastAsia="Calibri"/>
          <w:sz w:val="22"/>
          <w:szCs w:val="22"/>
          <w:lang w:eastAsia="en-US"/>
        </w:rPr>
        <w:t xml:space="preserve">200 тыс. руб. направить на материальную помощь работников, </w:t>
      </w:r>
    </w:p>
    <w:p w:rsidR="00B5237E" w:rsidRPr="00B5237E" w:rsidRDefault="00B5237E" w:rsidP="00B5237E">
      <w:pPr>
        <w:widowControl w:val="0"/>
        <w:numPr>
          <w:ilvl w:val="0"/>
          <w:numId w:val="4"/>
        </w:numPr>
        <w:contextualSpacing/>
        <w:jc w:val="both"/>
        <w:rPr>
          <w:ins w:id="35" w:author="Дмитрий Усков" w:date="2014-04-08T15:24:00Z"/>
          <w:rFonts w:eastAsia="Calibri"/>
          <w:sz w:val="22"/>
          <w:szCs w:val="22"/>
          <w:lang w:eastAsia="en-US"/>
        </w:rPr>
      </w:pPr>
      <w:ins w:id="36" w:author="Дмитрий Усков" w:date="2014-04-08T15:24:00Z">
        <w:r w:rsidRPr="00B5237E">
          <w:rPr>
            <w:rFonts w:eastAsia="Calibri"/>
            <w:sz w:val="22"/>
            <w:szCs w:val="22"/>
            <w:lang w:eastAsia="en-US"/>
          </w:rPr>
          <w:t>30</w:t>
        </w:r>
      </w:ins>
      <w:r w:rsidRPr="00B5237E">
        <w:rPr>
          <w:rFonts w:eastAsia="Calibri"/>
          <w:sz w:val="22"/>
          <w:szCs w:val="22"/>
          <w:lang w:eastAsia="en-US"/>
        </w:rPr>
        <w:t>00 тыс. руб. направить на премиальный фонд,</w:t>
      </w:r>
    </w:p>
    <w:p w:rsidR="00B5237E" w:rsidRPr="00B5237E" w:rsidRDefault="00B5237E">
      <w:pPr>
        <w:widowControl w:val="0"/>
        <w:numPr>
          <w:ilvl w:val="0"/>
          <w:numId w:val="4"/>
        </w:numPr>
        <w:contextualSpacing/>
        <w:jc w:val="both"/>
        <w:rPr>
          <w:rFonts w:eastAsia="Calibri"/>
          <w:sz w:val="22"/>
          <w:szCs w:val="22"/>
          <w:lang w:eastAsia="en-US"/>
        </w:rPr>
        <w:pPrChange w:id="37" w:author="Роман" w:date="2014-04-16T11:06:00Z">
          <w:pPr>
            <w:spacing w:after="200" w:line="276" w:lineRule="auto"/>
            <w:jc w:val="both"/>
          </w:pPr>
        </w:pPrChange>
      </w:pPr>
      <w:r w:rsidRPr="00B5237E">
        <w:rPr>
          <w:rFonts w:eastAsia="Calibri"/>
          <w:sz w:val="22"/>
          <w:szCs w:val="22"/>
          <w:lang w:eastAsia="en-US"/>
        </w:rPr>
        <w:t>о</w:t>
      </w:r>
      <w:ins w:id="38" w:author="Дмитрий Усков" w:date="2014-04-07T14:08:00Z">
        <w:r w:rsidRPr="00B5237E">
          <w:rPr>
            <w:rFonts w:eastAsia="Calibri"/>
            <w:sz w:val="22"/>
            <w:szCs w:val="22"/>
            <w:lang w:eastAsia="en-US"/>
            <w:rPrChange w:id="39" w:author="Роман" w:date="2014-04-16T11:07:00Z">
              <w:rPr>
                <w:rFonts w:eastAsia="Calibri"/>
                <w:lang w:eastAsia="en-US"/>
              </w:rPr>
            </w:rPrChange>
          </w:rPr>
          <w:t>ставш</w:t>
        </w:r>
      </w:ins>
      <w:ins w:id="40" w:author="Дмитрий Усков" w:date="2014-04-08T15:24:00Z">
        <w:r w:rsidRPr="00B5237E">
          <w:rPr>
            <w:rFonts w:eastAsia="Calibri"/>
            <w:sz w:val="22"/>
            <w:szCs w:val="22"/>
            <w:lang w:eastAsia="en-US"/>
          </w:rPr>
          <w:t xml:space="preserve">уюся прибыль </w:t>
        </w:r>
      </w:ins>
      <w:r w:rsidRPr="00B5237E">
        <w:rPr>
          <w:rFonts w:eastAsia="Calibri"/>
          <w:sz w:val="22"/>
          <w:szCs w:val="22"/>
          <w:lang w:eastAsia="en-US"/>
        </w:rPr>
        <w:t xml:space="preserve">в сумме 59481 тыс. руб. </w:t>
      </w:r>
      <w:ins w:id="41" w:author="Дмитрий Усков" w:date="2014-04-08T15:24:00Z">
        <w:r w:rsidRPr="00B5237E">
          <w:rPr>
            <w:rFonts w:eastAsia="Calibri"/>
            <w:sz w:val="22"/>
            <w:szCs w:val="22"/>
            <w:lang w:eastAsia="en-US"/>
          </w:rPr>
          <w:t xml:space="preserve">считать </w:t>
        </w:r>
      </w:ins>
      <w:ins w:id="42" w:author="Дмитрий Усков" w:date="2014-04-07T14:08:00Z">
        <w:r w:rsidRPr="00B5237E">
          <w:rPr>
            <w:rFonts w:eastAsia="Calibri"/>
            <w:sz w:val="22"/>
            <w:szCs w:val="22"/>
            <w:lang w:eastAsia="en-US"/>
            <w:rPrChange w:id="43" w:author="Роман" w:date="2014-04-16T11:07:00Z">
              <w:rPr>
                <w:rFonts w:eastAsia="Calibri"/>
                <w:lang w:eastAsia="en-US"/>
              </w:rPr>
            </w:rPrChange>
          </w:rPr>
          <w:t>нераспределенн</w:t>
        </w:r>
      </w:ins>
      <w:ins w:id="44" w:author="Дмитрий Усков" w:date="2014-04-08T15:24:00Z">
        <w:r w:rsidRPr="00B5237E">
          <w:rPr>
            <w:rFonts w:eastAsia="Calibri"/>
            <w:sz w:val="22"/>
            <w:szCs w:val="22"/>
            <w:lang w:eastAsia="en-US"/>
          </w:rPr>
          <w:t>ой</w:t>
        </w:r>
      </w:ins>
      <w:ins w:id="45" w:author="Дмитрий Усков" w:date="2014-04-07T14:08:00Z">
        <w:r w:rsidRPr="00B5237E">
          <w:rPr>
            <w:rFonts w:eastAsia="Calibri"/>
            <w:sz w:val="22"/>
            <w:szCs w:val="22"/>
            <w:lang w:eastAsia="en-US"/>
            <w:rPrChange w:id="46" w:author="Роман" w:date="2014-04-16T11:07:00Z">
              <w:rPr>
                <w:rFonts w:eastAsia="Calibri"/>
                <w:lang w:eastAsia="en-US"/>
              </w:rPr>
            </w:rPrChange>
          </w:rPr>
          <w:t>.</w:t>
        </w:r>
      </w:ins>
    </w:p>
    <w:p w:rsidR="00D7630B" w:rsidRPr="00D7630B" w:rsidRDefault="00D7630B" w:rsidP="00D7630B"/>
    <w:p w:rsidR="00D7630B" w:rsidRPr="00D7630B" w:rsidRDefault="00D7630B" w:rsidP="00D7630B"/>
    <w:p w:rsidR="00D7630B" w:rsidRPr="00D7630B" w:rsidRDefault="00D7630B" w:rsidP="00D7630B"/>
    <w:p w:rsidR="000762F4" w:rsidRDefault="000762F4" w:rsidP="000762F4">
      <w:pPr>
        <w:pStyle w:val="a3"/>
        <w:tabs>
          <w:tab w:val="left" w:pos="6681"/>
        </w:tabs>
        <w:jc w:val="left"/>
      </w:pPr>
      <w:r>
        <w:tab/>
      </w:r>
    </w:p>
    <w:sectPr w:rsidR="000762F4">
      <w:footerReference w:type="even" r:id="rId8"/>
      <w:footerReference w:type="default" r:id="rId9"/>
      <w:pgSz w:w="11906" w:h="16838"/>
      <w:pgMar w:top="1134" w:right="850" w:bottom="1134" w:left="1701" w:header="708" w:footer="708" w:gutter="0"/>
      <w:pgBorders w:display="notFirstPage" w:offsetFrom="page">
        <w:top w:val="certificateBanner" w:sz="31" w:space="24" w:color="auto"/>
        <w:left w:val="certificateBanner" w:sz="31" w:space="24" w:color="auto"/>
        <w:bottom w:val="certificateBanner" w:sz="31" w:space="24" w:color="auto"/>
        <w:right w:val="certificateBanner" w:sz="31"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012" w:rsidRDefault="00D24012">
      <w:r>
        <w:separator/>
      </w:r>
    </w:p>
  </w:endnote>
  <w:endnote w:type="continuationSeparator" w:id="0">
    <w:p w:rsidR="00D24012" w:rsidRDefault="00D24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275" w:rsidRDefault="009A4275">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A4275" w:rsidRDefault="009A427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275" w:rsidRDefault="009A4275">
    <w:pPr>
      <w:pStyle w:val="ac"/>
      <w:framePr w:w="186" w:h="364" w:hRule="exact" w:wrap="around" w:vAnchor="text" w:hAnchor="page" w:x="6202" w:y="38"/>
      <w:rPr>
        <w:rStyle w:val="ab"/>
        <w:sz w:val="28"/>
        <w:szCs w:val="28"/>
      </w:rPr>
    </w:pPr>
    <w:r>
      <w:rPr>
        <w:rStyle w:val="ab"/>
        <w:sz w:val="28"/>
        <w:szCs w:val="28"/>
      </w:rPr>
      <w:fldChar w:fldCharType="begin"/>
    </w:r>
    <w:r>
      <w:rPr>
        <w:rStyle w:val="ab"/>
        <w:sz w:val="28"/>
        <w:szCs w:val="28"/>
      </w:rPr>
      <w:instrText xml:space="preserve">PAGE  </w:instrText>
    </w:r>
    <w:r>
      <w:rPr>
        <w:rStyle w:val="ab"/>
        <w:sz w:val="28"/>
        <w:szCs w:val="28"/>
      </w:rPr>
      <w:fldChar w:fldCharType="separate"/>
    </w:r>
    <w:r w:rsidR="00300C84">
      <w:rPr>
        <w:rStyle w:val="ab"/>
        <w:noProof/>
        <w:sz w:val="28"/>
        <w:szCs w:val="28"/>
      </w:rPr>
      <w:t>7</w:t>
    </w:r>
    <w:r>
      <w:rPr>
        <w:rStyle w:val="ab"/>
        <w:sz w:val="28"/>
        <w:szCs w:val="28"/>
      </w:rPr>
      <w:fldChar w:fldCharType="end"/>
    </w:r>
  </w:p>
  <w:p w:rsidR="009A4275" w:rsidRDefault="009A427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012" w:rsidRDefault="00D24012">
      <w:r>
        <w:separator/>
      </w:r>
    </w:p>
  </w:footnote>
  <w:footnote w:type="continuationSeparator" w:id="0">
    <w:p w:rsidR="00D24012" w:rsidRDefault="00D240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5B2"/>
    <w:multiLevelType w:val="hybridMultilevel"/>
    <w:tmpl w:val="87AC36C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7026DB5"/>
    <w:multiLevelType w:val="hybridMultilevel"/>
    <w:tmpl w:val="F82C44FA"/>
    <w:lvl w:ilvl="0" w:tplc="E5DA6CEC">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29E33196"/>
    <w:multiLevelType w:val="hybridMultilevel"/>
    <w:tmpl w:val="5D4C7FD2"/>
    <w:lvl w:ilvl="0" w:tplc="317E1CF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A257C91"/>
    <w:multiLevelType w:val="multilevel"/>
    <w:tmpl w:val="459242D0"/>
    <w:lvl w:ilvl="0">
      <w:start w:val="1"/>
      <w:numFmt w:val="decimal"/>
      <w:lvlText w:val="%1."/>
      <w:lvlJc w:val="left"/>
      <w:pPr>
        <w:tabs>
          <w:tab w:val="num" w:pos="720"/>
        </w:tabs>
        <w:ind w:left="720" w:hanging="360"/>
      </w:pPr>
    </w:lvl>
    <w:lvl w:ilvl="1">
      <w:start w:val="1"/>
      <w:numFmt w:val="decimal"/>
      <w:isLgl/>
      <w:lvlText w:val="%1.%2."/>
      <w:lvlJc w:val="left"/>
      <w:pPr>
        <w:ind w:left="1884" w:hanging="444"/>
      </w:pPr>
    </w:lvl>
    <w:lvl w:ilvl="2">
      <w:start w:val="1"/>
      <w:numFmt w:val="decimal"/>
      <w:isLgl/>
      <w:lvlText w:val="%1.%2.%3."/>
      <w:lvlJc w:val="left"/>
      <w:pPr>
        <w:ind w:left="3240" w:hanging="720"/>
      </w:pPr>
    </w:lvl>
    <w:lvl w:ilvl="3">
      <w:start w:val="1"/>
      <w:numFmt w:val="decimal"/>
      <w:isLgl/>
      <w:lvlText w:val="%1.%2.%3.%4."/>
      <w:lvlJc w:val="left"/>
      <w:pPr>
        <w:ind w:left="4320" w:hanging="720"/>
      </w:pPr>
    </w:lvl>
    <w:lvl w:ilvl="4">
      <w:start w:val="1"/>
      <w:numFmt w:val="decimal"/>
      <w:isLgl/>
      <w:lvlText w:val="%1.%2.%3.%4.%5."/>
      <w:lvlJc w:val="left"/>
      <w:pPr>
        <w:ind w:left="5760" w:hanging="1080"/>
      </w:pPr>
    </w:lvl>
    <w:lvl w:ilvl="5">
      <w:start w:val="1"/>
      <w:numFmt w:val="decimal"/>
      <w:isLgl/>
      <w:lvlText w:val="%1.%2.%3.%4.%5.%6."/>
      <w:lvlJc w:val="left"/>
      <w:pPr>
        <w:ind w:left="6840" w:hanging="1080"/>
      </w:pPr>
    </w:lvl>
    <w:lvl w:ilvl="6">
      <w:start w:val="1"/>
      <w:numFmt w:val="decimal"/>
      <w:isLgl/>
      <w:lvlText w:val="%1.%2.%3.%4.%5.%6.%7."/>
      <w:lvlJc w:val="left"/>
      <w:pPr>
        <w:ind w:left="8280" w:hanging="1440"/>
      </w:pPr>
    </w:lvl>
    <w:lvl w:ilvl="7">
      <w:start w:val="1"/>
      <w:numFmt w:val="decimal"/>
      <w:isLgl/>
      <w:lvlText w:val="%1.%2.%3.%4.%5.%6.%7.%8."/>
      <w:lvlJc w:val="left"/>
      <w:pPr>
        <w:ind w:left="9360" w:hanging="1440"/>
      </w:pPr>
    </w:lvl>
    <w:lvl w:ilvl="8">
      <w:start w:val="1"/>
      <w:numFmt w:val="decimal"/>
      <w:isLgl/>
      <w:lvlText w:val="%1.%2.%3.%4.%5.%6.%7.%8.%9."/>
      <w:lvlJc w:val="left"/>
      <w:pPr>
        <w:ind w:left="10800" w:hanging="1800"/>
      </w:pPr>
    </w:lvl>
  </w:abstractNum>
  <w:abstractNum w:abstractNumId="4">
    <w:nsid w:val="42102CBB"/>
    <w:multiLevelType w:val="multilevel"/>
    <w:tmpl w:val="9850E2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430603BF"/>
    <w:multiLevelType w:val="hybridMultilevel"/>
    <w:tmpl w:val="70AAB29A"/>
    <w:lvl w:ilvl="0" w:tplc="0419000F">
      <w:start w:val="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F3317FC"/>
    <w:multiLevelType w:val="hybridMultilevel"/>
    <w:tmpl w:val="AB0EB502"/>
    <w:lvl w:ilvl="0" w:tplc="317E1C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6"/>
  </w:num>
  <w:num w:numId="5">
    <w:abstractNumId w:val="4"/>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2F4"/>
    <w:rsid w:val="00021EFE"/>
    <w:rsid w:val="000762F4"/>
    <w:rsid w:val="0009683C"/>
    <w:rsid w:val="000C2841"/>
    <w:rsid w:val="000C3F0D"/>
    <w:rsid w:val="001827F9"/>
    <w:rsid w:val="00200A1C"/>
    <w:rsid w:val="00262935"/>
    <w:rsid w:val="00262C88"/>
    <w:rsid w:val="00294A0D"/>
    <w:rsid w:val="00300C84"/>
    <w:rsid w:val="00377A1E"/>
    <w:rsid w:val="00396142"/>
    <w:rsid w:val="003A58BC"/>
    <w:rsid w:val="004137BF"/>
    <w:rsid w:val="0055195E"/>
    <w:rsid w:val="00587B39"/>
    <w:rsid w:val="005906C1"/>
    <w:rsid w:val="005B3E1A"/>
    <w:rsid w:val="005C7E59"/>
    <w:rsid w:val="005D044C"/>
    <w:rsid w:val="006327B1"/>
    <w:rsid w:val="00657032"/>
    <w:rsid w:val="00661094"/>
    <w:rsid w:val="006D5073"/>
    <w:rsid w:val="00751F57"/>
    <w:rsid w:val="00774653"/>
    <w:rsid w:val="00832C6E"/>
    <w:rsid w:val="00851D62"/>
    <w:rsid w:val="008679E3"/>
    <w:rsid w:val="00870E95"/>
    <w:rsid w:val="008A07FC"/>
    <w:rsid w:val="008A60B9"/>
    <w:rsid w:val="009332D3"/>
    <w:rsid w:val="0097305A"/>
    <w:rsid w:val="00986CB2"/>
    <w:rsid w:val="00987E15"/>
    <w:rsid w:val="009A4275"/>
    <w:rsid w:val="00A90256"/>
    <w:rsid w:val="00AD0B22"/>
    <w:rsid w:val="00B42318"/>
    <w:rsid w:val="00B5237E"/>
    <w:rsid w:val="00BB7FEB"/>
    <w:rsid w:val="00C25069"/>
    <w:rsid w:val="00C54232"/>
    <w:rsid w:val="00C5630C"/>
    <w:rsid w:val="00D00019"/>
    <w:rsid w:val="00D24012"/>
    <w:rsid w:val="00D7630B"/>
    <w:rsid w:val="00D82223"/>
    <w:rsid w:val="00D92FD0"/>
    <w:rsid w:val="00E41CDC"/>
    <w:rsid w:val="00E81914"/>
    <w:rsid w:val="00EF69D7"/>
    <w:rsid w:val="00F47D80"/>
    <w:rsid w:val="00F57CC1"/>
    <w:rsid w:val="00FA3A37"/>
    <w:rsid w:val="00FB671F"/>
    <w:rsid w:val="00FF64B0"/>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2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762F4"/>
    <w:pPr>
      <w:keepNext/>
      <w:outlineLvl w:val="0"/>
    </w:pPr>
    <w:rPr>
      <w:b/>
      <w:bCs/>
    </w:rPr>
  </w:style>
  <w:style w:type="paragraph" w:styleId="5">
    <w:name w:val="heading 5"/>
    <w:basedOn w:val="a"/>
    <w:next w:val="a"/>
    <w:link w:val="50"/>
    <w:qFormat/>
    <w:rsid w:val="000762F4"/>
    <w:pPr>
      <w:keepNext/>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62F4"/>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0762F4"/>
    <w:rPr>
      <w:rFonts w:ascii="Times New Roman" w:eastAsia="Times New Roman" w:hAnsi="Times New Roman" w:cs="Times New Roman"/>
      <w:b/>
      <w:bCs/>
      <w:sz w:val="24"/>
      <w:szCs w:val="24"/>
      <w:lang w:eastAsia="ru-RU"/>
    </w:rPr>
  </w:style>
  <w:style w:type="character" w:customStyle="1" w:styleId="SUBST">
    <w:name w:val="__SUBST"/>
    <w:rsid w:val="000762F4"/>
    <w:rPr>
      <w:b/>
      <w:bCs/>
      <w:i/>
      <w:iCs/>
      <w:sz w:val="22"/>
      <w:szCs w:val="22"/>
    </w:rPr>
  </w:style>
  <w:style w:type="paragraph" w:styleId="2">
    <w:name w:val="Body Text 2"/>
    <w:basedOn w:val="a"/>
    <w:link w:val="20"/>
    <w:rsid w:val="000762F4"/>
    <w:pPr>
      <w:jc w:val="both"/>
    </w:pPr>
    <w:rPr>
      <w:sz w:val="28"/>
    </w:rPr>
  </w:style>
  <w:style w:type="character" w:customStyle="1" w:styleId="20">
    <w:name w:val="Основной текст 2 Знак"/>
    <w:basedOn w:val="a0"/>
    <w:link w:val="2"/>
    <w:rsid w:val="000762F4"/>
    <w:rPr>
      <w:rFonts w:ascii="Times New Roman" w:eastAsia="Times New Roman" w:hAnsi="Times New Roman" w:cs="Times New Roman"/>
      <w:sz w:val="28"/>
      <w:szCs w:val="24"/>
      <w:lang w:eastAsia="ru-RU"/>
    </w:rPr>
  </w:style>
  <w:style w:type="paragraph" w:styleId="a3">
    <w:name w:val="Title"/>
    <w:basedOn w:val="a"/>
    <w:link w:val="a4"/>
    <w:qFormat/>
    <w:rsid w:val="000762F4"/>
    <w:pPr>
      <w:jc w:val="center"/>
    </w:pPr>
    <w:rPr>
      <w:b/>
      <w:bCs/>
      <w:sz w:val="32"/>
    </w:rPr>
  </w:style>
  <w:style w:type="character" w:customStyle="1" w:styleId="a4">
    <w:name w:val="Название Знак"/>
    <w:basedOn w:val="a0"/>
    <w:link w:val="a3"/>
    <w:rsid w:val="000762F4"/>
    <w:rPr>
      <w:rFonts w:ascii="Times New Roman" w:eastAsia="Times New Roman" w:hAnsi="Times New Roman" w:cs="Times New Roman"/>
      <w:b/>
      <w:bCs/>
      <w:sz w:val="32"/>
      <w:szCs w:val="24"/>
      <w:lang w:eastAsia="ru-RU"/>
    </w:rPr>
  </w:style>
  <w:style w:type="paragraph" w:styleId="a5">
    <w:name w:val="caption"/>
    <w:basedOn w:val="a"/>
    <w:next w:val="a"/>
    <w:qFormat/>
    <w:rsid w:val="000762F4"/>
    <w:pPr>
      <w:jc w:val="center"/>
    </w:pPr>
    <w:rPr>
      <w:b/>
      <w:bCs/>
      <w:color w:val="339966"/>
      <w:sz w:val="48"/>
    </w:rPr>
  </w:style>
  <w:style w:type="character" w:styleId="a6">
    <w:name w:val="Hyperlink"/>
    <w:basedOn w:val="a0"/>
    <w:rsid w:val="000762F4"/>
    <w:rPr>
      <w:color w:val="0000FF"/>
      <w:u w:val="single"/>
    </w:rPr>
  </w:style>
  <w:style w:type="paragraph" w:styleId="11">
    <w:name w:val="toc 1"/>
    <w:basedOn w:val="a"/>
    <w:next w:val="a"/>
    <w:autoRedefine/>
    <w:semiHidden/>
    <w:rsid w:val="000762F4"/>
    <w:pPr>
      <w:spacing w:before="360"/>
    </w:pPr>
    <w:rPr>
      <w:rFonts w:ascii="Arial" w:hAnsi="Arial"/>
      <w:b/>
      <w:bCs/>
      <w:caps/>
      <w:szCs w:val="28"/>
    </w:rPr>
  </w:style>
  <w:style w:type="paragraph" w:styleId="a7">
    <w:name w:val="Body Text"/>
    <w:basedOn w:val="a"/>
    <w:link w:val="a8"/>
    <w:rsid w:val="000762F4"/>
    <w:pPr>
      <w:jc w:val="both"/>
    </w:pPr>
    <w:rPr>
      <w:sz w:val="20"/>
      <w:szCs w:val="20"/>
    </w:rPr>
  </w:style>
  <w:style w:type="character" w:customStyle="1" w:styleId="a8">
    <w:name w:val="Основной текст Знак"/>
    <w:basedOn w:val="a0"/>
    <w:link w:val="a7"/>
    <w:rsid w:val="000762F4"/>
    <w:rPr>
      <w:rFonts w:ascii="Times New Roman" w:eastAsia="Times New Roman" w:hAnsi="Times New Roman" w:cs="Times New Roman"/>
      <w:sz w:val="20"/>
      <w:szCs w:val="20"/>
      <w:lang w:eastAsia="ru-RU"/>
    </w:rPr>
  </w:style>
  <w:style w:type="paragraph" w:styleId="HTML">
    <w:name w:val="HTML Preformatted"/>
    <w:basedOn w:val="a"/>
    <w:link w:val="HTML0"/>
    <w:rsid w:val="000762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0762F4"/>
    <w:rPr>
      <w:rFonts w:ascii="Courier New" w:eastAsia="Times New Roman" w:hAnsi="Courier New" w:cs="Courier New"/>
      <w:color w:val="000000"/>
      <w:sz w:val="20"/>
      <w:szCs w:val="20"/>
      <w:lang w:eastAsia="ru-RU"/>
    </w:rPr>
  </w:style>
  <w:style w:type="paragraph" w:styleId="a9">
    <w:name w:val="Body Text Indent"/>
    <w:basedOn w:val="a"/>
    <w:link w:val="aa"/>
    <w:rsid w:val="000762F4"/>
    <w:pPr>
      <w:ind w:firstLine="708"/>
      <w:jc w:val="both"/>
    </w:pPr>
  </w:style>
  <w:style w:type="character" w:customStyle="1" w:styleId="aa">
    <w:name w:val="Основной текст с отступом Знак"/>
    <w:basedOn w:val="a0"/>
    <w:link w:val="a9"/>
    <w:rsid w:val="000762F4"/>
    <w:rPr>
      <w:rFonts w:ascii="Times New Roman" w:eastAsia="Times New Roman" w:hAnsi="Times New Roman" w:cs="Times New Roman"/>
      <w:sz w:val="24"/>
      <w:szCs w:val="24"/>
      <w:lang w:eastAsia="ru-RU"/>
    </w:rPr>
  </w:style>
  <w:style w:type="character" w:styleId="ab">
    <w:name w:val="page number"/>
    <w:basedOn w:val="a0"/>
    <w:rsid w:val="000762F4"/>
  </w:style>
  <w:style w:type="paragraph" w:styleId="ac">
    <w:name w:val="footer"/>
    <w:basedOn w:val="a"/>
    <w:link w:val="ad"/>
    <w:rsid w:val="000762F4"/>
    <w:pPr>
      <w:tabs>
        <w:tab w:val="center" w:pos="4677"/>
        <w:tab w:val="right" w:pos="9355"/>
      </w:tabs>
    </w:pPr>
  </w:style>
  <w:style w:type="character" w:customStyle="1" w:styleId="ad">
    <w:name w:val="Нижний колонтитул Знак"/>
    <w:basedOn w:val="a0"/>
    <w:link w:val="ac"/>
    <w:rsid w:val="000762F4"/>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5906C1"/>
    <w:rPr>
      <w:rFonts w:ascii="Tahoma" w:hAnsi="Tahoma" w:cs="Tahoma"/>
      <w:sz w:val="16"/>
      <w:szCs w:val="16"/>
    </w:rPr>
  </w:style>
  <w:style w:type="character" w:customStyle="1" w:styleId="af">
    <w:name w:val="Текст выноски Знак"/>
    <w:basedOn w:val="a0"/>
    <w:link w:val="ae"/>
    <w:uiPriority w:val="99"/>
    <w:semiHidden/>
    <w:rsid w:val="005906C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2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762F4"/>
    <w:pPr>
      <w:keepNext/>
      <w:outlineLvl w:val="0"/>
    </w:pPr>
    <w:rPr>
      <w:b/>
      <w:bCs/>
    </w:rPr>
  </w:style>
  <w:style w:type="paragraph" w:styleId="5">
    <w:name w:val="heading 5"/>
    <w:basedOn w:val="a"/>
    <w:next w:val="a"/>
    <w:link w:val="50"/>
    <w:qFormat/>
    <w:rsid w:val="000762F4"/>
    <w:pPr>
      <w:keepNext/>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62F4"/>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0762F4"/>
    <w:rPr>
      <w:rFonts w:ascii="Times New Roman" w:eastAsia="Times New Roman" w:hAnsi="Times New Roman" w:cs="Times New Roman"/>
      <w:b/>
      <w:bCs/>
      <w:sz w:val="24"/>
      <w:szCs w:val="24"/>
      <w:lang w:eastAsia="ru-RU"/>
    </w:rPr>
  </w:style>
  <w:style w:type="character" w:customStyle="1" w:styleId="SUBST">
    <w:name w:val="__SUBST"/>
    <w:rsid w:val="000762F4"/>
    <w:rPr>
      <w:b/>
      <w:bCs/>
      <w:i/>
      <w:iCs/>
      <w:sz w:val="22"/>
      <w:szCs w:val="22"/>
    </w:rPr>
  </w:style>
  <w:style w:type="paragraph" w:styleId="2">
    <w:name w:val="Body Text 2"/>
    <w:basedOn w:val="a"/>
    <w:link w:val="20"/>
    <w:rsid w:val="000762F4"/>
    <w:pPr>
      <w:jc w:val="both"/>
    </w:pPr>
    <w:rPr>
      <w:sz w:val="28"/>
    </w:rPr>
  </w:style>
  <w:style w:type="character" w:customStyle="1" w:styleId="20">
    <w:name w:val="Основной текст 2 Знак"/>
    <w:basedOn w:val="a0"/>
    <w:link w:val="2"/>
    <w:rsid w:val="000762F4"/>
    <w:rPr>
      <w:rFonts w:ascii="Times New Roman" w:eastAsia="Times New Roman" w:hAnsi="Times New Roman" w:cs="Times New Roman"/>
      <w:sz w:val="28"/>
      <w:szCs w:val="24"/>
      <w:lang w:eastAsia="ru-RU"/>
    </w:rPr>
  </w:style>
  <w:style w:type="paragraph" w:styleId="a3">
    <w:name w:val="Title"/>
    <w:basedOn w:val="a"/>
    <w:link w:val="a4"/>
    <w:qFormat/>
    <w:rsid w:val="000762F4"/>
    <w:pPr>
      <w:jc w:val="center"/>
    </w:pPr>
    <w:rPr>
      <w:b/>
      <w:bCs/>
      <w:sz w:val="32"/>
    </w:rPr>
  </w:style>
  <w:style w:type="character" w:customStyle="1" w:styleId="a4">
    <w:name w:val="Название Знак"/>
    <w:basedOn w:val="a0"/>
    <w:link w:val="a3"/>
    <w:rsid w:val="000762F4"/>
    <w:rPr>
      <w:rFonts w:ascii="Times New Roman" w:eastAsia="Times New Roman" w:hAnsi="Times New Roman" w:cs="Times New Roman"/>
      <w:b/>
      <w:bCs/>
      <w:sz w:val="32"/>
      <w:szCs w:val="24"/>
      <w:lang w:eastAsia="ru-RU"/>
    </w:rPr>
  </w:style>
  <w:style w:type="paragraph" w:styleId="a5">
    <w:name w:val="caption"/>
    <w:basedOn w:val="a"/>
    <w:next w:val="a"/>
    <w:qFormat/>
    <w:rsid w:val="000762F4"/>
    <w:pPr>
      <w:jc w:val="center"/>
    </w:pPr>
    <w:rPr>
      <w:b/>
      <w:bCs/>
      <w:color w:val="339966"/>
      <w:sz w:val="48"/>
    </w:rPr>
  </w:style>
  <w:style w:type="character" w:styleId="a6">
    <w:name w:val="Hyperlink"/>
    <w:basedOn w:val="a0"/>
    <w:rsid w:val="000762F4"/>
    <w:rPr>
      <w:color w:val="0000FF"/>
      <w:u w:val="single"/>
    </w:rPr>
  </w:style>
  <w:style w:type="paragraph" w:styleId="11">
    <w:name w:val="toc 1"/>
    <w:basedOn w:val="a"/>
    <w:next w:val="a"/>
    <w:autoRedefine/>
    <w:semiHidden/>
    <w:rsid w:val="000762F4"/>
    <w:pPr>
      <w:spacing w:before="360"/>
    </w:pPr>
    <w:rPr>
      <w:rFonts w:ascii="Arial" w:hAnsi="Arial"/>
      <w:b/>
      <w:bCs/>
      <w:caps/>
      <w:szCs w:val="28"/>
    </w:rPr>
  </w:style>
  <w:style w:type="paragraph" w:styleId="a7">
    <w:name w:val="Body Text"/>
    <w:basedOn w:val="a"/>
    <w:link w:val="a8"/>
    <w:rsid w:val="000762F4"/>
    <w:pPr>
      <w:jc w:val="both"/>
    </w:pPr>
    <w:rPr>
      <w:sz w:val="20"/>
      <w:szCs w:val="20"/>
    </w:rPr>
  </w:style>
  <w:style w:type="character" w:customStyle="1" w:styleId="a8">
    <w:name w:val="Основной текст Знак"/>
    <w:basedOn w:val="a0"/>
    <w:link w:val="a7"/>
    <w:rsid w:val="000762F4"/>
    <w:rPr>
      <w:rFonts w:ascii="Times New Roman" w:eastAsia="Times New Roman" w:hAnsi="Times New Roman" w:cs="Times New Roman"/>
      <w:sz w:val="20"/>
      <w:szCs w:val="20"/>
      <w:lang w:eastAsia="ru-RU"/>
    </w:rPr>
  </w:style>
  <w:style w:type="paragraph" w:styleId="HTML">
    <w:name w:val="HTML Preformatted"/>
    <w:basedOn w:val="a"/>
    <w:link w:val="HTML0"/>
    <w:rsid w:val="000762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0762F4"/>
    <w:rPr>
      <w:rFonts w:ascii="Courier New" w:eastAsia="Times New Roman" w:hAnsi="Courier New" w:cs="Courier New"/>
      <w:color w:val="000000"/>
      <w:sz w:val="20"/>
      <w:szCs w:val="20"/>
      <w:lang w:eastAsia="ru-RU"/>
    </w:rPr>
  </w:style>
  <w:style w:type="paragraph" w:styleId="a9">
    <w:name w:val="Body Text Indent"/>
    <w:basedOn w:val="a"/>
    <w:link w:val="aa"/>
    <w:rsid w:val="000762F4"/>
    <w:pPr>
      <w:ind w:firstLine="708"/>
      <w:jc w:val="both"/>
    </w:pPr>
  </w:style>
  <w:style w:type="character" w:customStyle="1" w:styleId="aa">
    <w:name w:val="Основной текст с отступом Знак"/>
    <w:basedOn w:val="a0"/>
    <w:link w:val="a9"/>
    <w:rsid w:val="000762F4"/>
    <w:rPr>
      <w:rFonts w:ascii="Times New Roman" w:eastAsia="Times New Roman" w:hAnsi="Times New Roman" w:cs="Times New Roman"/>
      <w:sz w:val="24"/>
      <w:szCs w:val="24"/>
      <w:lang w:eastAsia="ru-RU"/>
    </w:rPr>
  </w:style>
  <w:style w:type="character" w:styleId="ab">
    <w:name w:val="page number"/>
    <w:basedOn w:val="a0"/>
    <w:rsid w:val="000762F4"/>
  </w:style>
  <w:style w:type="paragraph" w:styleId="ac">
    <w:name w:val="footer"/>
    <w:basedOn w:val="a"/>
    <w:link w:val="ad"/>
    <w:rsid w:val="000762F4"/>
    <w:pPr>
      <w:tabs>
        <w:tab w:val="center" w:pos="4677"/>
        <w:tab w:val="right" w:pos="9355"/>
      </w:tabs>
    </w:pPr>
  </w:style>
  <w:style w:type="character" w:customStyle="1" w:styleId="ad">
    <w:name w:val="Нижний колонтитул Знак"/>
    <w:basedOn w:val="a0"/>
    <w:link w:val="ac"/>
    <w:rsid w:val="000762F4"/>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5906C1"/>
    <w:rPr>
      <w:rFonts w:ascii="Tahoma" w:hAnsi="Tahoma" w:cs="Tahoma"/>
      <w:sz w:val="16"/>
      <w:szCs w:val="16"/>
    </w:rPr>
  </w:style>
  <w:style w:type="character" w:customStyle="1" w:styleId="af">
    <w:name w:val="Текст выноски Знак"/>
    <w:basedOn w:val="a0"/>
    <w:link w:val="ae"/>
    <w:uiPriority w:val="99"/>
    <w:semiHidden/>
    <w:rsid w:val="005906C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42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9</Pages>
  <Words>2544</Words>
  <Characters>14502</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2014-05-22T12:03:00Z</cp:lastPrinted>
  <dcterms:created xsi:type="dcterms:W3CDTF">2012-05-26T11:03:00Z</dcterms:created>
  <dcterms:modified xsi:type="dcterms:W3CDTF">2014-05-23T04:36:00Z</dcterms:modified>
</cp:coreProperties>
</file>