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2F4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Утвержден: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Решением Совета директоров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  <w:r w:rsidRPr="008A2909">
        <w:rPr>
          <w:sz w:val="28"/>
          <w:szCs w:val="28"/>
        </w:rPr>
        <w:t>Протокол №</w:t>
      </w:r>
      <w:r w:rsidR="008030C6">
        <w:rPr>
          <w:sz w:val="28"/>
          <w:szCs w:val="28"/>
        </w:rPr>
        <w:t>18</w:t>
      </w:r>
      <w:r w:rsidRPr="008A2909">
        <w:rPr>
          <w:sz w:val="28"/>
          <w:szCs w:val="28"/>
        </w:rPr>
        <w:t xml:space="preserve"> от </w:t>
      </w:r>
      <w:r w:rsidR="008030C6">
        <w:rPr>
          <w:sz w:val="28"/>
          <w:szCs w:val="28"/>
        </w:rPr>
        <w:t>26</w:t>
      </w:r>
      <w:r w:rsidRPr="008A2909">
        <w:rPr>
          <w:sz w:val="28"/>
          <w:szCs w:val="28"/>
        </w:rPr>
        <w:t>.</w:t>
      </w:r>
      <w:r w:rsidR="00D254C3">
        <w:rPr>
          <w:sz w:val="28"/>
          <w:szCs w:val="28"/>
        </w:rPr>
        <w:t>03</w:t>
      </w:r>
      <w:r w:rsidRPr="008A2909">
        <w:rPr>
          <w:sz w:val="28"/>
          <w:szCs w:val="28"/>
        </w:rPr>
        <w:t>.201</w:t>
      </w:r>
      <w:r w:rsidR="00714113">
        <w:rPr>
          <w:sz w:val="28"/>
          <w:szCs w:val="28"/>
        </w:rPr>
        <w:t>9</w:t>
      </w:r>
      <w:r w:rsidR="007369C2">
        <w:rPr>
          <w:sz w:val="28"/>
          <w:szCs w:val="28"/>
        </w:rPr>
        <w:t xml:space="preserve"> </w:t>
      </w:r>
      <w:r w:rsidRPr="008A2909">
        <w:rPr>
          <w:sz w:val="28"/>
          <w:szCs w:val="28"/>
        </w:rPr>
        <w:t>г.</w:t>
      </w:r>
    </w:p>
    <w:p w:rsidR="005D4771" w:rsidRPr="008A2909" w:rsidRDefault="005D4771" w:rsidP="005D4771">
      <w:pPr>
        <w:pStyle w:val="a3"/>
        <w:jc w:val="right"/>
        <w:rPr>
          <w:sz w:val="28"/>
          <w:szCs w:val="28"/>
        </w:rPr>
      </w:pP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Решением </w:t>
      </w:r>
      <w:r w:rsidR="00CB3171" w:rsidRPr="004D79E3">
        <w:rPr>
          <w:sz w:val="28"/>
          <w:szCs w:val="28"/>
        </w:rPr>
        <w:t xml:space="preserve">годового </w:t>
      </w:r>
      <w:r w:rsidRPr="004D79E3">
        <w:rPr>
          <w:sz w:val="28"/>
          <w:szCs w:val="28"/>
        </w:rPr>
        <w:t>общего собрания акционеров</w:t>
      </w:r>
    </w:p>
    <w:p w:rsidR="00124132" w:rsidRPr="008A2909" w:rsidRDefault="005D4771" w:rsidP="00124132">
      <w:pPr>
        <w:pStyle w:val="a3"/>
        <w:jc w:val="right"/>
        <w:rPr>
          <w:sz w:val="28"/>
          <w:szCs w:val="28"/>
        </w:rPr>
      </w:pPr>
      <w:r w:rsidRPr="004D79E3">
        <w:rPr>
          <w:sz w:val="28"/>
          <w:szCs w:val="28"/>
        </w:rPr>
        <w:t xml:space="preserve">Протокол </w:t>
      </w:r>
      <w:r w:rsidR="00124132" w:rsidRPr="008A2909">
        <w:rPr>
          <w:sz w:val="28"/>
          <w:szCs w:val="28"/>
        </w:rPr>
        <w:t>№</w:t>
      </w:r>
      <w:r w:rsidR="00347991">
        <w:rPr>
          <w:sz w:val="28"/>
          <w:szCs w:val="28"/>
        </w:rPr>
        <w:t>1</w:t>
      </w:r>
      <w:r w:rsidR="00124132" w:rsidRPr="008A2909">
        <w:rPr>
          <w:sz w:val="28"/>
          <w:szCs w:val="28"/>
        </w:rPr>
        <w:t xml:space="preserve"> от </w:t>
      </w:r>
      <w:r w:rsidR="00B67246">
        <w:rPr>
          <w:sz w:val="28"/>
          <w:szCs w:val="28"/>
        </w:rPr>
        <w:t>3</w:t>
      </w:r>
      <w:r w:rsidR="007336F7">
        <w:rPr>
          <w:sz w:val="28"/>
          <w:szCs w:val="28"/>
        </w:rPr>
        <w:t>0</w:t>
      </w:r>
      <w:r w:rsidR="00124132" w:rsidRPr="008A2909">
        <w:rPr>
          <w:sz w:val="28"/>
          <w:szCs w:val="28"/>
        </w:rPr>
        <w:t>.</w:t>
      </w:r>
      <w:r w:rsidR="003B0068">
        <w:rPr>
          <w:sz w:val="28"/>
          <w:szCs w:val="28"/>
        </w:rPr>
        <w:t>0</w:t>
      </w:r>
      <w:r w:rsidR="00B67246">
        <w:rPr>
          <w:sz w:val="28"/>
          <w:szCs w:val="28"/>
        </w:rPr>
        <w:t>4</w:t>
      </w:r>
      <w:bookmarkStart w:id="0" w:name="_GoBack"/>
      <w:bookmarkEnd w:id="0"/>
      <w:r w:rsidR="00124132" w:rsidRPr="008A2909">
        <w:rPr>
          <w:sz w:val="28"/>
          <w:szCs w:val="28"/>
        </w:rPr>
        <w:t>.201</w:t>
      </w:r>
      <w:r w:rsidR="00714113">
        <w:rPr>
          <w:sz w:val="28"/>
          <w:szCs w:val="28"/>
        </w:rPr>
        <w:t>9</w:t>
      </w:r>
      <w:r w:rsidR="007369C2">
        <w:rPr>
          <w:sz w:val="28"/>
          <w:szCs w:val="28"/>
        </w:rPr>
        <w:t xml:space="preserve"> </w:t>
      </w:r>
      <w:r w:rsidR="00124132" w:rsidRPr="008A2909">
        <w:rPr>
          <w:sz w:val="28"/>
          <w:szCs w:val="28"/>
        </w:rPr>
        <w:t>г.</w:t>
      </w:r>
    </w:p>
    <w:p w:rsidR="005D4771" w:rsidRPr="004D79E3" w:rsidRDefault="005D4771" w:rsidP="005D4771">
      <w:pPr>
        <w:pStyle w:val="a3"/>
        <w:jc w:val="right"/>
        <w:rPr>
          <w:sz w:val="28"/>
          <w:szCs w:val="28"/>
        </w:rPr>
      </w:pPr>
    </w:p>
    <w:p w:rsidR="000762F4" w:rsidRPr="008A2909" w:rsidRDefault="000762F4" w:rsidP="000762F4">
      <w:pPr>
        <w:pStyle w:val="a3"/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0762F4" w:rsidRPr="008A2909" w:rsidRDefault="000762F4" w:rsidP="0027541F">
      <w:pPr>
        <w:pStyle w:val="a3"/>
        <w:tabs>
          <w:tab w:val="left" w:pos="6681"/>
        </w:tabs>
        <w:rPr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8A2909" w:rsidRDefault="00D7630B" w:rsidP="0027541F">
      <w:pPr>
        <w:tabs>
          <w:tab w:val="left" w:pos="6681"/>
        </w:tabs>
        <w:jc w:val="center"/>
        <w:rPr>
          <w:b/>
          <w:bCs/>
          <w:sz w:val="28"/>
          <w:szCs w:val="28"/>
        </w:rPr>
      </w:pPr>
    </w:p>
    <w:p w:rsidR="00D7630B" w:rsidRPr="0027541F" w:rsidRDefault="00D7630B" w:rsidP="00D7630B">
      <w:pPr>
        <w:jc w:val="center"/>
        <w:rPr>
          <w:b/>
          <w:bCs/>
          <w:sz w:val="52"/>
          <w:szCs w:val="52"/>
        </w:rPr>
      </w:pPr>
      <w:r w:rsidRPr="0027541F">
        <w:rPr>
          <w:b/>
          <w:bCs/>
          <w:sz w:val="52"/>
          <w:szCs w:val="52"/>
        </w:rPr>
        <w:t>ГОДОВОЙ ОТЧЕТ</w:t>
      </w:r>
    </w:p>
    <w:p w:rsidR="00D7630B" w:rsidRPr="0027541F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за 201</w:t>
      </w:r>
      <w:r w:rsidR="00B04659">
        <w:rPr>
          <w:b/>
          <w:bCs/>
          <w:sz w:val="52"/>
        </w:rPr>
        <w:t>8</w:t>
      </w:r>
      <w:r w:rsidRPr="0027541F">
        <w:rPr>
          <w:b/>
          <w:bCs/>
          <w:sz w:val="52"/>
        </w:rPr>
        <w:t xml:space="preserve"> г.</w:t>
      </w:r>
    </w:p>
    <w:p w:rsidR="00D7630B" w:rsidRPr="008A2909" w:rsidRDefault="00D7630B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D7630B" w:rsidRDefault="00D7630B" w:rsidP="00D7630B">
      <w:pPr>
        <w:jc w:val="center"/>
        <w:rPr>
          <w:b/>
          <w:bCs/>
          <w:sz w:val="52"/>
        </w:rPr>
      </w:pPr>
      <w:r w:rsidRPr="0027541F">
        <w:rPr>
          <w:b/>
          <w:bCs/>
          <w:sz w:val="52"/>
        </w:rPr>
        <w:t>АО «Племзавод им. В. Н. Цветкова»</w:t>
      </w: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Default="008A2909" w:rsidP="00D7630B">
      <w:pPr>
        <w:jc w:val="center"/>
        <w:rPr>
          <w:b/>
          <w:bCs/>
          <w:sz w:val="28"/>
          <w:szCs w:val="28"/>
        </w:rPr>
      </w:pPr>
    </w:p>
    <w:p w:rsidR="008A2909" w:rsidRPr="008A2909" w:rsidRDefault="008A2909" w:rsidP="00D7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Кудиново</w:t>
      </w:r>
    </w:p>
    <w:p w:rsidR="00D7630B" w:rsidRPr="0027541F" w:rsidRDefault="00D7630B" w:rsidP="00D7630B">
      <w:pPr>
        <w:rPr>
          <w:b/>
          <w:bCs/>
          <w:u w:val="single"/>
        </w:rPr>
      </w:pPr>
      <w:r w:rsidRPr="0027541F">
        <w:br w:type="page"/>
      </w:r>
      <w:r w:rsidRPr="0027541F">
        <w:rPr>
          <w:b/>
          <w:bCs/>
          <w:u w:val="single"/>
        </w:rPr>
        <w:lastRenderedPageBreak/>
        <w:t>Содержание:</w:t>
      </w:r>
    </w:p>
    <w:p w:rsidR="0052401F" w:rsidRDefault="00D7630B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27541F">
        <w:rPr>
          <w:b w:val="0"/>
          <w:bCs w:val="0"/>
          <w:caps w:val="0"/>
        </w:rPr>
        <w:fldChar w:fldCharType="begin"/>
      </w:r>
      <w:r w:rsidRPr="0027541F">
        <w:rPr>
          <w:b w:val="0"/>
          <w:bCs w:val="0"/>
          <w:caps w:val="0"/>
        </w:rPr>
        <w:instrText xml:space="preserve"> TOC \o "1-3" \h \z </w:instrText>
      </w:r>
      <w:r w:rsidRPr="0027541F">
        <w:rPr>
          <w:b w:val="0"/>
          <w:bCs w:val="0"/>
          <w:caps w:val="0"/>
        </w:rPr>
        <w:fldChar w:fldCharType="separate"/>
      </w:r>
      <w:hyperlink w:anchor="_Toc448418547" w:history="1">
        <w:r w:rsidR="0052401F" w:rsidRPr="00B928AA">
          <w:rPr>
            <w:rStyle w:val="a6"/>
            <w:noProof/>
          </w:rPr>
          <w:t>Общие сведения.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left" w:pos="7864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8" w:history="1">
        <w:r w:rsidR="0052401F" w:rsidRPr="00B928AA">
          <w:rPr>
            <w:rStyle w:val="a6"/>
            <w:noProof/>
          </w:rPr>
          <w:t>Финансовы</w:t>
        </w:r>
        <w:r w:rsidR="0052401F">
          <w:rPr>
            <w:rStyle w:val="a6"/>
            <w:noProof/>
          </w:rPr>
          <w:t>е итоги деятельности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3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left" w:pos="757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49" w:history="1">
        <w:r w:rsidR="0052401F" w:rsidRPr="00B928AA">
          <w:rPr>
            <w:rStyle w:val="a6"/>
            <w:noProof/>
          </w:rPr>
          <w:t>Производственн</w:t>
        </w:r>
        <w:r w:rsidR="0052401F">
          <w:rPr>
            <w:rStyle w:val="a6"/>
            <w:noProof/>
          </w:rPr>
          <w:t>ые итоги деятельности Общества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_Toc448418549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4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left" w:pos="661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0" w:history="1">
        <w:r w:rsidR="0052401F" w:rsidRPr="00B928AA">
          <w:rPr>
            <w:rStyle w:val="a6"/>
            <w:noProof/>
          </w:rPr>
          <w:t>Активы и обязательства Общества</w:t>
        </w:r>
        <w:r w:rsidR="0052401F">
          <w:rPr>
            <w:rStyle w:val="a6"/>
            <w:noProof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_Toc448418550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5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left" w:pos="6138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1" w:history="1">
        <w:r w:rsidR="0052401F" w:rsidRPr="00B928AA">
          <w:rPr>
            <w:rStyle w:val="a6"/>
            <w:noProof/>
          </w:rPr>
          <w:t>Расшифровки отдельных статей баланса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 w:rsidRPr="00B928AA">
          <w:rPr>
            <w:rStyle w:val="a6"/>
            <w:noProof/>
          </w:rPr>
          <w:t xml:space="preserve">  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_Toc448418551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6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left" w:pos="8481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2" w:history="1">
        <w:r w:rsidR="0052401F" w:rsidRPr="00B928AA">
          <w:rPr>
            <w:rStyle w:val="a6"/>
            <w:noProof/>
          </w:rPr>
          <w:t>Информация об использовании энергетических ресурсов</w:t>
        </w:r>
        <w:r w:rsidR="0052401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_Toc448418552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3" w:history="1">
        <w:r w:rsidR="0052401F" w:rsidRPr="00B928AA">
          <w:rPr>
            <w:rStyle w:val="a6"/>
            <w:noProof/>
          </w:rPr>
          <w:t>Крупные сделки общества и сделки, в которых имеется заинтересованность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_Toc448418553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7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4" w:history="1">
        <w:r w:rsidR="0052401F" w:rsidRPr="00B928AA">
          <w:rPr>
            <w:rStyle w:val="a6"/>
            <w:noProof/>
          </w:rPr>
          <w:t>Совет директоров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_Toc448418554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8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5" w:history="1">
        <w:r w:rsidR="0052401F" w:rsidRPr="00B928AA">
          <w:rPr>
            <w:rStyle w:val="a6"/>
            <w:noProof/>
          </w:rPr>
          <w:t>Единоличный исполнительный орган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_Toc448418555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6" w:history="1">
        <w:r w:rsidR="0052401F" w:rsidRPr="00B928AA">
          <w:rPr>
            <w:rStyle w:val="a6"/>
            <w:noProof/>
          </w:rPr>
          <w:t>Вознаграждение, выплачиваемое руководству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_Toc448418556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7" w:history="1">
        <w:r w:rsidR="0052401F" w:rsidRPr="00B928AA">
          <w:rPr>
            <w:rStyle w:val="a6"/>
            <w:noProof/>
          </w:rPr>
          <w:t>Отчет о выплате объявленных дивидендах по акциям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_Toc448418557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8" w:history="1">
        <w:r w:rsidR="0052401F" w:rsidRPr="00B928AA">
          <w:rPr>
            <w:rStyle w:val="a6"/>
            <w:noProof/>
          </w:rPr>
          <w:t>Перспективы развития Общества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_Toc448418558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52401F" w:rsidRDefault="002941EE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448418559" w:history="1">
        <w:r w:rsidR="0052401F" w:rsidRPr="00B928AA">
          <w:rPr>
            <w:rStyle w:val="a6"/>
            <w:noProof/>
          </w:rPr>
          <w:t>Контактная информация</w:t>
        </w:r>
        <w:r w:rsidR="0052401F">
          <w:rPr>
            <w:noProof/>
            <w:webHidden/>
          </w:rPr>
          <w:tab/>
        </w:r>
        <w:r w:rsidR="0052401F">
          <w:rPr>
            <w:noProof/>
            <w:webHidden/>
          </w:rPr>
          <w:fldChar w:fldCharType="begin"/>
        </w:r>
        <w:r w:rsidR="0052401F">
          <w:rPr>
            <w:noProof/>
            <w:webHidden/>
          </w:rPr>
          <w:instrText xml:space="preserve"> PAGEREF _Toc448418559 \h </w:instrText>
        </w:r>
        <w:r w:rsidR="0052401F">
          <w:rPr>
            <w:noProof/>
            <w:webHidden/>
          </w:rPr>
        </w:r>
        <w:r w:rsidR="0052401F">
          <w:rPr>
            <w:noProof/>
            <w:webHidden/>
          </w:rPr>
          <w:fldChar w:fldCharType="separate"/>
        </w:r>
        <w:r w:rsidR="005C2E13">
          <w:rPr>
            <w:noProof/>
            <w:webHidden/>
          </w:rPr>
          <w:t>9</w:t>
        </w:r>
        <w:r w:rsidR="0052401F">
          <w:rPr>
            <w:noProof/>
            <w:webHidden/>
          </w:rPr>
          <w:fldChar w:fldCharType="end"/>
        </w:r>
      </w:hyperlink>
    </w:p>
    <w:p w:rsidR="00D7630B" w:rsidRPr="0027541F" w:rsidRDefault="00D7630B" w:rsidP="00D7630B">
      <w:r w:rsidRPr="0027541F">
        <w:fldChar w:fldCharType="end"/>
      </w:r>
    </w:p>
    <w:p w:rsidR="00D7630B" w:rsidRPr="008A2909" w:rsidRDefault="00D7630B" w:rsidP="00B36BEB">
      <w:pPr>
        <w:pStyle w:val="1"/>
      </w:pPr>
      <w:r w:rsidRPr="0027541F">
        <w:br w:type="page"/>
      </w:r>
      <w:bookmarkStart w:id="1" w:name="_Toc448418547"/>
      <w:r w:rsidRPr="008A2909">
        <w:lastRenderedPageBreak/>
        <w:t>Общие сведения.</w:t>
      </w:r>
      <w:bookmarkEnd w:id="1"/>
    </w:p>
    <w:p w:rsidR="00D7630B" w:rsidRPr="008A2909" w:rsidRDefault="00F52E4A" w:rsidP="00D7630B">
      <w:pPr>
        <w:jc w:val="both"/>
        <w:rPr>
          <w:bCs/>
          <w:iCs/>
        </w:rPr>
      </w:pPr>
      <w:r>
        <w:tab/>
      </w:r>
      <w:r w:rsidR="00AE2E48">
        <w:t>А</w:t>
      </w:r>
      <w:r>
        <w:t>кционерное общество «Племзавод им. В.Н.</w:t>
      </w:r>
      <w:r>
        <w:rPr>
          <w:caps/>
        </w:rPr>
        <w:t xml:space="preserve"> Ц</w:t>
      </w:r>
      <w:r>
        <w:t>веткова» (зарегистрированное постановлением</w:t>
      </w:r>
      <w:r>
        <w:rPr>
          <w:caps/>
        </w:rPr>
        <w:t xml:space="preserve"> </w:t>
      </w:r>
      <w:r>
        <w:t xml:space="preserve">главы Малоярославецкой районной администрации муниципальное образование «Малоярославецкий район» №608 от </w:t>
      </w:r>
      <w:r>
        <w:rPr>
          <w:caps/>
        </w:rPr>
        <w:t>28.12.2000</w:t>
      </w:r>
      <w:r>
        <w:t xml:space="preserve">г., свидетельство о государственной регистрации серии </w:t>
      </w:r>
      <w:r w:rsidR="00CB3171">
        <w:t>МР</w:t>
      </w:r>
      <w:r>
        <w:t xml:space="preserve"> №131-</w:t>
      </w:r>
      <w:r>
        <w:rPr>
          <w:caps/>
        </w:rPr>
        <w:t>57-608/2000</w:t>
      </w:r>
      <w:r>
        <w:t>) создано путем реорганизации (преобразования</w:t>
      </w:r>
      <w:r>
        <w:rPr>
          <w:caps/>
        </w:rPr>
        <w:t>)</w:t>
      </w:r>
      <w:r>
        <w:t xml:space="preserve"> товарищества с ограниченной ответственностью </w:t>
      </w:r>
      <w:r w:rsidR="00CB3171">
        <w:t>П</w:t>
      </w:r>
      <w:r>
        <w:t>лемзавод им. В.</w:t>
      </w:r>
      <w:r w:rsidR="00CB3171">
        <w:t>Н</w:t>
      </w:r>
      <w:r>
        <w:t>.</w:t>
      </w:r>
      <w:r>
        <w:rPr>
          <w:caps/>
        </w:rPr>
        <w:t xml:space="preserve"> </w:t>
      </w:r>
      <w:r w:rsidR="00CB3171">
        <w:rPr>
          <w:caps/>
        </w:rPr>
        <w:t>Ц</w:t>
      </w:r>
      <w:r>
        <w:t xml:space="preserve">веткова (зарегистрированное постановлением главы администрации </w:t>
      </w:r>
      <w:r w:rsidR="00CB3171">
        <w:t>М</w:t>
      </w:r>
      <w:r>
        <w:t>алоярославецкого района №6 от 1</w:t>
      </w:r>
      <w:r>
        <w:rPr>
          <w:caps/>
        </w:rPr>
        <w:t>3</w:t>
      </w:r>
      <w:r>
        <w:t xml:space="preserve">.01.93г.) </w:t>
      </w:r>
      <w:r w:rsidR="00CB3171">
        <w:t>и</w:t>
      </w:r>
      <w:r>
        <w:t xml:space="preserve"> является его правопреемником по всем правам и обязанностям</w:t>
      </w:r>
      <w:r w:rsidR="00D7630B" w:rsidRPr="008A2909">
        <w:rPr>
          <w:bCs/>
          <w:iCs/>
        </w:rPr>
        <w:t>.</w:t>
      </w:r>
    </w:p>
    <w:p w:rsidR="00AD3DE6" w:rsidRDefault="008A2909" w:rsidP="00D7630B">
      <w:pPr>
        <w:jc w:val="both"/>
      </w:pPr>
      <w:r w:rsidRPr="008A2909">
        <w:rPr>
          <w:bCs/>
          <w:iCs/>
        </w:rPr>
        <w:tab/>
      </w:r>
      <w:r w:rsidR="00AD3DE6">
        <w:t>Предприятие расположено в Малоярославецком районе Калужской области,</w:t>
      </w:r>
      <w:r w:rsidR="00AD3DE6" w:rsidRPr="00763119">
        <w:t xml:space="preserve"> </w:t>
      </w:r>
      <w:r w:rsidR="00AD3DE6">
        <w:t>сельское поселение «Село Кудиново». Границы хозяйства простираются от Калужского шоссе (трасса А-101) до реки Лужа, в 15 км от районного центра г. Малоярославец и в 75 км от областного центра г. Калуга. Вся деятельность сосредоточена в трех отделениях: отд. МТФ Тиняково (д. Тиняково), отд. МТФ Юрьевское (д. Юрьевское) и отд. Центральное (с. Кудиново).</w:t>
      </w:r>
    </w:p>
    <w:p w:rsidR="001B4F00" w:rsidRPr="00AD3DE6" w:rsidRDefault="00AD3DE6" w:rsidP="00D7630B">
      <w:pPr>
        <w:jc w:val="both"/>
        <w:rPr>
          <w:bCs/>
          <w:iCs/>
        </w:rPr>
      </w:pPr>
      <w:r>
        <w:tab/>
      </w:r>
      <w:r w:rsidR="008A07FC" w:rsidRPr="008A2909">
        <w:rPr>
          <w:bCs/>
          <w:iCs/>
        </w:rPr>
        <w:t xml:space="preserve">АО </w:t>
      </w:r>
      <w:r w:rsidR="004D2DEA">
        <w:rPr>
          <w:bCs/>
          <w:iCs/>
        </w:rPr>
        <w:t>«</w:t>
      </w:r>
      <w:r w:rsidR="00D7630B" w:rsidRPr="008A2909">
        <w:rPr>
          <w:bCs/>
          <w:iCs/>
        </w:rPr>
        <w:t>Плем</w:t>
      </w:r>
      <w:r w:rsidR="008A07FC" w:rsidRPr="008A2909">
        <w:rPr>
          <w:bCs/>
          <w:iCs/>
        </w:rPr>
        <w:t xml:space="preserve">завод </w:t>
      </w:r>
      <w:r w:rsidR="00D7630B" w:rsidRPr="008A2909">
        <w:rPr>
          <w:bCs/>
          <w:iCs/>
        </w:rPr>
        <w:t xml:space="preserve">им. </w:t>
      </w:r>
      <w:r w:rsidR="00017B7E">
        <w:rPr>
          <w:bCs/>
          <w:iCs/>
        </w:rPr>
        <w:t xml:space="preserve">В.Н. </w:t>
      </w:r>
      <w:r w:rsidR="00D7630B" w:rsidRPr="008A2909">
        <w:rPr>
          <w:bCs/>
          <w:iCs/>
        </w:rPr>
        <w:t>Цветкова</w:t>
      </w:r>
      <w:r w:rsidR="004D2DEA">
        <w:rPr>
          <w:bCs/>
          <w:iCs/>
        </w:rPr>
        <w:t>»</w:t>
      </w:r>
      <w:r w:rsidR="00D7630B" w:rsidRPr="008A2909">
        <w:rPr>
          <w:bCs/>
          <w:iCs/>
        </w:rPr>
        <w:t xml:space="preserve"> </w:t>
      </w:r>
      <w:r w:rsidR="004D2DEA">
        <w:rPr>
          <w:bCs/>
          <w:iCs/>
        </w:rPr>
        <w:t>–</w:t>
      </w:r>
      <w:r w:rsidR="00017B7E">
        <w:rPr>
          <w:bCs/>
          <w:iCs/>
        </w:rPr>
        <w:t xml:space="preserve"> </w:t>
      </w:r>
      <w:r w:rsidR="00D7630B" w:rsidRPr="008A2909">
        <w:rPr>
          <w:bCs/>
          <w:iCs/>
        </w:rPr>
        <w:t>сельскохозяйственное предприятие</w:t>
      </w:r>
      <w:r w:rsidR="00017B7E">
        <w:rPr>
          <w:bCs/>
          <w:iCs/>
        </w:rPr>
        <w:t>, специализирующееся на</w:t>
      </w:r>
      <w:r w:rsidR="004D2DEA">
        <w:rPr>
          <w:bCs/>
          <w:iCs/>
        </w:rPr>
        <w:t xml:space="preserve"> </w:t>
      </w:r>
      <w:r w:rsidR="00017B7E">
        <w:rPr>
          <w:bCs/>
          <w:iCs/>
        </w:rPr>
        <w:t>племенном молочном животноводстве</w:t>
      </w:r>
      <w:r w:rsidR="00C5630C" w:rsidRPr="008A2909">
        <w:rPr>
          <w:bCs/>
          <w:iCs/>
        </w:rPr>
        <w:t xml:space="preserve">. Общая </w:t>
      </w:r>
      <w:r>
        <w:rPr>
          <w:bCs/>
          <w:iCs/>
        </w:rPr>
        <w:t xml:space="preserve">земельная </w:t>
      </w:r>
      <w:r w:rsidR="00C5630C" w:rsidRPr="008A2909">
        <w:rPr>
          <w:bCs/>
          <w:iCs/>
        </w:rPr>
        <w:t xml:space="preserve">площадь </w:t>
      </w:r>
      <w:r w:rsidR="00C37B3B" w:rsidRPr="008A2909">
        <w:rPr>
          <w:bCs/>
          <w:iCs/>
        </w:rPr>
        <w:t>6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4</w:t>
      </w:r>
      <w:r w:rsidR="005B6526">
        <w:rPr>
          <w:bCs/>
          <w:iCs/>
        </w:rPr>
        <w:t>58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в </w:t>
      </w:r>
      <w:proofErr w:type="spellStart"/>
      <w:r w:rsidR="00D7630B" w:rsidRPr="008A2909">
        <w:rPr>
          <w:bCs/>
          <w:iCs/>
        </w:rPr>
        <w:t>т.ч</w:t>
      </w:r>
      <w:proofErr w:type="spellEnd"/>
      <w:r w:rsidR="00D7630B" w:rsidRPr="008A2909">
        <w:rPr>
          <w:bCs/>
          <w:iCs/>
        </w:rPr>
        <w:t>. сельскохо</w:t>
      </w:r>
      <w:r w:rsidR="00C5630C" w:rsidRPr="008A2909">
        <w:rPr>
          <w:bCs/>
          <w:iCs/>
        </w:rPr>
        <w:t xml:space="preserve">зяйственных угодий </w:t>
      </w:r>
      <w:r w:rsidR="00C37B3B" w:rsidRPr="008A2909">
        <w:rPr>
          <w:bCs/>
          <w:iCs/>
        </w:rPr>
        <w:t>4</w:t>
      </w:r>
      <w:r w:rsidR="004D2DEA">
        <w:rPr>
          <w:bCs/>
          <w:iCs/>
        </w:rPr>
        <w:t> </w:t>
      </w:r>
      <w:r w:rsidR="005B6526">
        <w:rPr>
          <w:bCs/>
          <w:iCs/>
        </w:rPr>
        <w:t>306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 xml:space="preserve">га, из них пашни </w:t>
      </w:r>
      <w:r w:rsidR="008A07FC" w:rsidRPr="008A2909">
        <w:rPr>
          <w:bCs/>
          <w:iCs/>
        </w:rPr>
        <w:t>2</w:t>
      </w:r>
      <w:r w:rsidR="004D2DEA">
        <w:rPr>
          <w:bCs/>
          <w:iCs/>
        </w:rPr>
        <w:t> </w:t>
      </w:r>
      <w:r w:rsidR="00C37B3B" w:rsidRPr="008A2909">
        <w:rPr>
          <w:bCs/>
          <w:iCs/>
        </w:rPr>
        <w:t>9</w:t>
      </w:r>
      <w:r w:rsidR="005B6526">
        <w:rPr>
          <w:bCs/>
          <w:iCs/>
        </w:rPr>
        <w:t>40</w:t>
      </w:r>
      <w:r w:rsidR="004D2DEA">
        <w:rPr>
          <w:bCs/>
          <w:iCs/>
        </w:rPr>
        <w:t xml:space="preserve"> </w:t>
      </w:r>
      <w:r w:rsidR="00D7630B" w:rsidRPr="008A2909">
        <w:rPr>
          <w:bCs/>
          <w:iCs/>
        </w:rPr>
        <w:t>га</w:t>
      </w:r>
      <w:r w:rsidR="00017B7E">
        <w:rPr>
          <w:bCs/>
          <w:iCs/>
        </w:rPr>
        <w:t xml:space="preserve">. Поголовье КРС </w:t>
      </w:r>
      <w:r w:rsidR="001B4F00">
        <w:rPr>
          <w:bCs/>
          <w:iCs/>
        </w:rPr>
        <w:t>черно-пестрой (</w:t>
      </w:r>
      <w:proofErr w:type="spellStart"/>
      <w:r w:rsidR="001B4F00">
        <w:rPr>
          <w:bCs/>
          <w:iCs/>
        </w:rPr>
        <w:t>голштино</w:t>
      </w:r>
      <w:proofErr w:type="spellEnd"/>
      <w:r w:rsidR="001B4F00">
        <w:rPr>
          <w:bCs/>
          <w:iCs/>
        </w:rPr>
        <w:t xml:space="preserve">-фризской) породы </w:t>
      </w:r>
      <w:r w:rsidR="00017B7E">
        <w:rPr>
          <w:bCs/>
          <w:iCs/>
        </w:rPr>
        <w:t>– 1 </w:t>
      </w:r>
      <w:r w:rsidR="00B04659">
        <w:rPr>
          <w:bCs/>
          <w:iCs/>
        </w:rPr>
        <w:t>529</w:t>
      </w:r>
      <w:r w:rsidR="00017B7E">
        <w:rPr>
          <w:bCs/>
          <w:iCs/>
        </w:rPr>
        <w:t xml:space="preserve"> голов, в </w:t>
      </w:r>
      <w:proofErr w:type="spellStart"/>
      <w:r w:rsidR="00017B7E">
        <w:rPr>
          <w:bCs/>
          <w:iCs/>
        </w:rPr>
        <w:t>т.ч</w:t>
      </w:r>
      <w:proofErr w:type="spellEnd"/>
      <w:r w:rsidR="00017B7E">
        <w:rPr>
          <w:bCs/>
          <w:iCs/>
        </w:rPr>
        <w:t>. коров – 720 голов</w:t>
      </w:r>
      <w:r w:rsidR="00D7630B" w:rsidRPr="008A2909">
        <w:rPr>
          <w:bCs/>
          <w:iCs/>
        </w:rPr>
        <w:t>.</w:t>
      </w:r>
    </w:p>
    <w:p w:rsidR="00E33822" w:rsidRDefault="001B4F00" w:rsidP="00D7630B">
      <w:pPr>
        <w:jc w:val="both"/>
      </w:pPr>
      <w:r>
        <w:tab/>
      </w:r>
      <w:r w:rsidR="00E33822" w:rsidRPr="008A2909">
        <w:t>Производственный цикл сельскохозяйственного предприятия – один год.</w:t>
      </w:r>
    </w:p>
    <w:p w:rsidR="00017B7E" w:rsidRDefault="00E33822" w:rsidP="00D7630B">
      <w:pPr>
        <w:jc w:val="both"/>
      </w:pPr>
      <w:r>
        <w:tab/>
      </w:r>
      <w:r w:rsidR="00D7630B" w:rsidRPr="008A2909">
        <w:t xml:space="preserve">Рынком сбыта продукции является Калужская область, и другие близлежащие </w:t>
      </w:r>
      <w:r w:rsidR="00017B7E">
        <w:t>регионы</w:t>
      </w:r>
      <w:r w:rsidR="00CC67A5">
        <w:t>.</w:t>
      </w:r>
    </w:p>
    <w:p w:rsidR="00D7630B" w:rsidRPr="008A2909" w:rsidRDefault="001B39E8" w:rsidP="00D7630B">
      <w:pPr>
        <w:jc w:val="both"/>
      </w:pPr>
      <w:r>
        <w:t>Почти</w:t>
      </w:r>
      <w:r w:rsidR="001B4F00">
        <w:t xml:space="preserve"> </w:t>
      </w:r>
      <w:r w:rsidR="00175589">
        <w:t>все</w:t>
      </w:r>
      <w:r w:rsidR="001B4F00">
        <w:t xml:space="preserve"> производимо</w:t>
      </w:r>
      <w:r w:rsidR="00175589">
        <w:t>е</w:t>
      </w:r>
      <w:r w:rsidR="001B4F00">
        <w:t xml:space="preserve"> молока реализуется молокозаводам</w:t>
      </w:r>
      <w:r w:rsidR="00D7630B" w:rsidRPr="008A2909">
        <w:t xml:space="preserve">. </w:t>
      </w:r>
      <w:r w:rsidR="001B4F00">
        <w:t>Хозяйство ежедневно производит более 1</w:t>
      </w:r>
      <w:r w:rsidR="00B04659">
        <w:t>6</w:t>
      </w:r>
      <w:r w:rsidR="001B4F00">
        <w:t xml:space="preserve"> </w:t>
      </w:r>
      <w:proofErr w:type="spellStart"/>
      <w:r w:rsidR="001B4F00">
        <w:t>тн</w:t>
      </w:r>
      <w:proofErr w:type="spellEnd"/>
      <w:r w:rsidR="001B4F00">
        <w:t xml:space="preserve"> молока</w:t>
      </w:r>
      <w:r w:rsidR="00E011BA">
        <w:t xml:space="preserve"> (</w:t>
      </w:r>
      <w:r w:rsidR="001E1F0D">
        <w:t>20</w:t>
      </w:r>
      <w:r w:rsidR="00E011BA">
        <w:t>% всего производимого в районе молока</w:t>
      </w:r>
      <w:r w:rsidR="00FD5ED6">
        <w:t xml:space="preserve"> и </w:t>
      </w:r>
      <w:r w:rsidR="001E1F0D">
        <w:t>2</w:t>
      </w:r>
      <w:r w:rsidR="00FD5ED6">
        <w:t>% от всего производимого молока Калужской области</w:t>
      </w:r>
      <w:r w:rsidR="00E011BA">
        <w:t>)</w:t>
      </w:r>
      <w:r w:rsidR="001B4F00">
        <w:t xml:space="preserve">, товарность </w:t>
      </w:r>
      <w:r w:rsidR="00FD5ED6">
        <w:t>продукции</w:t>
      </w:r>
      <w:r w:rsidR="00272382">
        <w:t xml:space="preserve"> </w:t>
      </w:r>
      <w:r w:rsidR="001B4F00">
        <w:t>более 9</w:t>
      </w:r>
      <w:r w:rsidR="005B6526">
        <w:t>5</w:t>
      </w:r>
      <w:r w:rsidR="001B4F00">
        <w:t>%.</w:t>
      </w:r>
    </w:p>
    <w:p w:rsidR="00525095" w:rsidRDefault="00D7630B" w:rsidP="00D7630B">
      <w:pPr>
        <w:ind w:firstLine="708"/>
        <w:jc w:val="both"/>
      </w:pPr>
      <w:r w:rsidRPr="008A2909">
        <w:t xml:space="preserve">В связи с тем, что спрос на </w:t>
      </w:r>
      <w:r w:rsidR="00247261">
        <w:t xml:space="preserve">цельное молоко </w:t>
      </w:r>
      <w:r w:rsidR="006611CD">
        <w:t xml:space="preserve">все еще </w:t>
      </w:r>
      <w:r w:rsidRPr="008A2909">
        <w:t>не удовлетвор</w:t>
      </w:r>
      <w:r w:rsidR="006611CD">
        <w:t>ен</w:t>
      </w:r>
      <w:r w:rsidRPr="008A2909">
        <w:t xml:space="preserve">, говорить о наличии какой-то конкуренции на отечественном рынке не приходится. В то же время имеются факторы </w:t>
      </w:r>
      <w:r w:rsidR="00247261">
        <w:t>риска</w:t>
      </w:r>
      <w:r w:rsidRPr="008A2909">
        <w:t xml:space="preserve">, которые оказывают </w:t>
      </w:r>
      <w:r w:rsidR="006611CD">
        <w:t xml:space="preserve">существенное </w:t>
      </w:r>
      <w:r w:rsidRPr="008A2909">
        <w:t xml:space="preserve">влияние на </w:t>
      </w:r>
      <w:r w:rsidR="00247261">
        <w:t>деятельность предприятия</w:t>
      </w:r>
      <w:r w:rsidRPr="008A2909">
        <w:t xml:space="preserve">. К </w:t>
      </w:r>
      <w:r w:rsidR="00E425A7">
        <w:t>таким</w:t>
      </w:r>
      <w:r w:rsidR="00247261">
        <w:t xml:space="preserve"> </w:t>
      </w:r>
      <w:r w:rsidRPr="008A2909">
        <w:t xml:space="preserve">факторам </w:t>
      </w:r>
      <w:r w:rsidR="00371709">
        <w:t>можно отнести</w:t>
      </w:r>
      <w:r w:rsidRPr="008A2909">
        <w:t xml:space="preserve"> </w:t>
      </w:r>
      <w:r w:rsidR="00BA0495">
        <w:t xml:space="preserve">увеличивающийся объем </w:t>
      </w:r>
      <w:r w:rsidRPr="008A2909">
        <w:t>ввоз</w:t>
      </w:r>
      <w:r w:rsidR="00BA0495">
        <w:t>а</w:t>
      </w:r>
      <w:r w:rsidRPr="008A2909">
        <w:t xml:space="preserve"> из-за рубежа </w:t>
      </w:r>
      <w:r w:rsidR="00E425A7">
        <w:t xml:space="preserve">пальмового масла, </w:t>
      </w:r>
      <w:r w:rsidR="00FD6F7D">
        <w:t xml:space="preserve">используемого переработчиками, </w:t>
      </w:r>
      <w:r w:rsidR="00E425A7">
        <w:t xml:space="preserve">как </w:t>
      </w:r>
      <w:r w:rsidR="00FD6F7D">
        <w:t xml:space="preserve">более дешевый </w:t>
      </w:r>
      <w:r w:rsidR="00E425A7">
        <w:t xml:space="preserve">заменитель </w:t>
      </w:r>
      <w:r w:rsidR="00FD6F7D">
        <w:t>цельного молока в производстве молочных продуктов</w:t>
      </w:r>
      <w:r w:rsidRPr="008A2909">
        <w:t xml:space="preserve">. </w:t>
      </w:r>
      <w:r w:rsidR="00FD6F7D">
        <w:t xml:space="preserve">Данный фактор </w:t>
      </w:r>
      <w:r w:rsidR="006611CD">
        <w:t>в прошедшем году привел к снижению оптовых</w:t>
      </w:r>
      <w:r w:rsidR="00BE5A32">
        <w:t xml:space="preserve"> </w:t>
      </w:r>
      <w:r w:rsidR="00FD6F7D">
        <w:t xml:space="preserve">цен </w:t>
      </w:r>
      <w:r w:rsidR="00BE5A32">
        <w:t>на</w:t>
      </w:r>
      <w:r w:rsidR="00FD6F7D">
        <w:t xml:space="preserve"> </w:t>
      </w:r>
      <w:r w:rsidR="00720DF2">
        <w:t>цельно</w:t>
      </w:r>
      <w:r w:rsidR="00BE5A32">
        <w:t>е</w:t>
      </w:r>
      <w:r w:rsidR="00720DF2">
        <w:t xml:space="preserve"> </w:t>
      </w:r>
      <w:r w:rsidR="00FD6F7D">
        <w:t>молок</w:t>
      </w:r>
      <w:r w:rsidR="00BE5A32">
        <w:t>о</w:t>
      </w:r>
      <w:r w:rsidR="006611CD">
        <w:t xml:space="preserve"> на 16%</w:t>
      </w:r>
      <w:r w:rsidR="00FD6F7D">
        <w:t xml:space="preserve">, </w:t>
      </w:r>
      <w:r w:rsidR="00BE5A32">
        <w:t xml:space="preserve">тогда как </w:t>
      </w:r>
      <w:r w:rsidR="00720DF2">
        <w:t>затрат</w:t>
      </w:r>
      <w:r w:rsidR="00BE5A32">
        <w:t xml:space="preserve">ы на его </w:t>
      </w:r>
      <w:r w:rsidR="00720DF2">
        <w:t xml:space="preserve">производство </w:t>
      </w:r>
      <w:r w:rsidR="00BA0495">
        <w:t>существенно выросли</w:t>
      </w:r>
      <w:r w:rsidR="00BE5A32">
        <w:t xml:space="preserve"> </w:t>
      </w:r>
      <w:r w:rsidR="00720DF2">
        <w:t xml:space="preserve">– </w:t>
      </w:r>
      <w:proofErr w:type="spellStart"/>
      <w:r w:rsidR="00BE5A32">
        <w:t>конц</w:t>
      </w:r>
      <w:proofErr w:type="spellEnd"/>
      <w:r w:rsidR="00AC79E9">
        <w:t>.</w:t>
      </w:r>
      <w:r w:rsidR="00BE5A32">
        <w:t xml:space="preserve"> корма, </w:t>
      </w:r>
      <w:proofErr w:type="spellStart"/>
      <w:r w:rsidR="00BE5A32">
        <w:t>вет</w:t>
      </w:r>
      <w:proofErr w:type="spellEnd"/>
      <w:r w:rsidR="00AC79E9">
        <w:t>.</w:t>
      </w:r>
      <w:r w:rsidR="00BE5A32">
        <w:t xml:space="preserve"> препараты, зап</w:t>
      </w:r>
      <w:r w:rsidR="00BA0495">
        <w:t>асные</w:t>
      </w:r>
      <w:r w:rsidR="00BE5A32">
        <w:t xml:space="preserve"> части к с/х технике и доильному оборудованию, </w:t>
      </w:r>
      <w:r w:rsidR="00720DF2">
        <w:t xml:space="preserve">электричество, </w:t>
      </w:r>
      <w:r w:rsidR="00BA0495">
        <w:t>ГСМ</w:t>
      </w:r>
      <w:r w:rsidR="00BE5A32">
        <w:t xml:space="preserve">, </w:t>
      </w:r>
      <w:r w:rsidR="00BA0495">
        <w:t xml:space="preserve">и т.д., </w:t>
      </w:r>
      <w:r w:rsidR="00525095">
        <w:t>что прив</w:t>
      </w:r>
      <w:r w:rsidR="00BA0495">
        <w:t xml:space="preserve">ело </w:t>
      </w:r>
      <w:r w:rsidR="00525095">
        <w:t xml:space="preserve">к </w:t>
      </w:r>
      <w:r w:rsidR="00BA0495">
        <w:t xml:space="preserve">более чем двух-кратному </w:t>
      </w:r>
      <w:r w:rsidR="00525095">
        <w:t>снижению рентабельности производства молока.</w:t>
      </w:r>
      <w:r w:rsidR="00AC79E9">
        <w:t xml:space="preserve"> </w:t>
      </w:r>
      <w:r w:rsidR="003949AA">
        <w:t xml:space="preserve">Кроме того, прошедший год был отмечен </w:t>
      </w:r>
      <w:r w:rsidR="00BA0495">
        <w:t xml:space="preserve">неблагоприятными </w:t>
      </w:r>
      <w:r w:rsidR="003949AA">
        <w:t xml:space="preserve">погодными условиями, </w:t>
      </w:r>
      <w:r w:rsidR="00BA0495">
        <w:t>ч</w:t>
      </w:r>
      <w:r w:rsidR="00B25EB3">
        <w:t xml:space="preserve">то привело к потерям в кормопроизводстве, </w:t>
      </w:r>
      <w:r w:rsidR="00BA0495">
        <w:t xml:space="preserve">и </w:t>
      </w:r>
      <w:r w:rsidR="00B25EB3">
        <w:t>так же отрицательно сказалось на рентабельности производства молока.</w:t>
      </w:r>
    </w:p>
    <w:p w:rsidR="00525095" w:rsidRPr="008A2909" w:rsidRDefault="00525095" w:rsidP="00525095">
      <w:pPr>
        <w:jc w:val="both"/>
      </w:pPr>
    </w:p>
    <w:p w:rsidR="00D7630B" w:rsidRDefault="001E1F0D" w:rsidP="00B36BEB">
      <w:pPr>
        <w:pStyle w:val="1"/>
        <w:ind w:right="-426"/>
      </w:pPr>
      <w:bookmarkStart w:id="2" w:name="_Toc448418548"/>
      <w:r>
        <w:t>Финансовые итоги деятельности О</w:t>
      </w:r>
      <w:r w:rsidR="00D7630B" w:rsidRPr="008A2909">
        <w:t>бщества</w:t>
      </w:r>
      <w:r w:rsidR="00525095">
        <w:t>, тыс. руб</w:t>
      </w:r>
      <w:r w:rsidR="00D7630B" w:rsidRPr="008A2909">
        <w:t>.</w:t>
      </w:r>
      <w:r w:rsidR="00F167EA">
        <w:tab/>
      </w:r>
      <w:r w:rsidR="00D20E63" w:rsidRPr="008A2909">
        <w:t>201</w:t>
      </w:r>
      <w:r w:rsidR="00DC14EF">
        <w:t>8</w:t>
      </w:r>
      <w:r w:rsidR="00D20E63" w:rsidRPr="008A2909">
        <w:t xml:space="preserve"> г.</w:t>
      </w:r>
      <w:r w:rsidR="00F81281">
        <w:t xml:space="preserve">      </w:t>
      </w:r>
      <w:r w:rsidR="00D20E63" w:rsidRPr="008A2909">
        <w:t>201</w:t>
      </w:r>
      <w:r w:rsidR="00DC14EF">
        <w:t>7</w:t>
      </w:r>
      <w:r w:rsidR="00D20E63" w:rsidRPr="008A2909">
        <w:t xml:space="preserve"> г.</w:t>
      </w:r>
      <w:r w:rsidR="00F81281">
        <w:t xml:space="preserve">  201</w:t>
      </w:r>
      <w:r w:rsidR="00B04659">
        <w:t>8</w:t>
      </w:r>
      <w:r w:rsidR="00F81281">
        <w:t xml:space="preserve"> г. к 201</w:t>
      </w:r>
      <w:r w:rsidR="00B04659">
        <w:t>7</w:t>
      </w:r>
      <w:r w:rsidR="00F81281">
        <w:t xml:space="preserve"> г.</w:t>
      </w:r>
      <w:bookmarkEnd w:id="2"/>
    </w:p>
    <w:p w:rsidR="00F167EA" w:rsidRPr="00F167EA" w:rsidRDefault="00F167EA" w:rsidP="00525095">
      <w:pPr>
        <w:jc w:val="both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6"/>
        <w:gridCol w:w="1134"/>
        <w:gridCol w:w="1207"/>
      </w:tblGrid>
      <w:tr w:rsidR="00F81281" w:rsidRPr="008A2909" w:rsidTr="00D16CCA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Выручка от реализации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jc w:val="center"/>
            </w:pPr>
            <w:r>
              <w:t>160 401</w:t>
            </w:r>
          </w:p>
        </w:tc>
        <w:tc>
          <w:tcPr>
            <w:tcW w:w="1134" w:type="dxa"/>
          </w:tcPr>
          <w:p w:rsidR="00F81281" w:rsidRPr="008A2909" w:rsidRDefault="00DC14EF" w:rsidP="00F81281">
            <w:pPr>
              <w:jc w:val="center"/>
            </w:pPr>
            <w:r>
              <w:t>176 106</w:t>
            </w:r>
          </w:p>
        </w:tc>
        <w:tc>
          <w:tcPr>
            <w:tcW w:w="1207" w:type="dxa"/>
          </w:tcPr>
          <w:p w:rsidR="00F81281" w:rsidRPr="008A2909" w:rsidRDefault="00DD6150" w:rsidP="00DD6150">
            <w:pPr>
              <w:jc w:val="center"/>
            </w:pPr>
            <w:r>
              <w:t>-8</w:t>
            </w:r>
            <w:r w:rsidR="00F81281">
              <w:t>,</w:t>
            </w:r>
            <w:r>
              <w:t>9</w:t>
            </w:r>
            <w:r w:rsidR="00F81281">
              <w:t>%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по с/х продукции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156 238</w:t>
            </w:r>
          </w:p>
        </w:tc>
        <w:tc>
          <w:tcPr>
            <w:tcW w:w="1134" w:type="dxa"/>
          </w:tcPr>
          <w:p w:rsidR="00F81281" w:rsidRPr="008A2909" w:rsidRDefault="00DC14EF" w:rsidP="00525095">
            <w:pPr>
              <w:jc w:val="center"/>
            </w:pPr>
            <w:r>
              <w:t>171 832</w:t>
            </w:r>
          </w:p>
        </w:tc>
        <w:tc>
          <w:tcPr>
            <w:tcW w:w="1207" w:type="dxa"/>
          </w:tcPr>
          <w:p w:rsidR="00F81281" w:rsidRPr="008A2909" w:rsidRDefault="00DD6150" w:rsidP="005B1624">
            <w:pPr>
              <w:jc w:val="center"/>
            </w:pPr>
            <w:r>
              <w:t>-9</w:t>
            </w:r>
            <w:r w:rsidR="005B6526">
              <w:t>%</w:t>
            </w:r>
          </w:p>
        </w:tc>
      </w:tr>
      <w:tr w:rsidR="00D16CCA" w:rsidRPr="008A2909" w:rsidTr="00F81281">
        <w:tc>
          <w:tcPr>
            <w:tcW w:w="6234" w:type="dxa"/>
          </w:tcPr>
          <w:p w:rsidR="00D16CCA" w:rsidRPr="008A2909" w:rsidRDefault="00D16CCA" w:rsidP="00D16CCA">
            <w:pPr>
              <w:ind w:firstLine="601"/>
              <w:jc w:val="both"/>
            </w:pPr>
            <w:r>
              <w:t>из них молоко</w:t>
            </w:r>
          </w:p>
        </w:tc>
        <w:tc>
          <w:tcPr>
            <w:tcW w:w="996" w:type="dxa"/>
          </w:tcPr>
          <w:p w:rsidR="00D16CCA" w:rsidRDefault="00DC14EF" w:rsidP="00DC14EF">
            <w:pPr>
              <w:tabs>
                <w:tab w:val="center" w:pos="882"/>
                <w:tab w:val="right" w:pos="1764"/>
              </w:tabs>
              <w:jc w:val="center"/>
            </w:pPr>
            <w:r>
              <w:t>132 307</w:t>
            </w:r>
          </w:p>
        </w:tc>
        <w:tc>
          <w:tcPr>
            <w:tcW w:w="1134" w:type="dxa"/>
          </w:tcPr>
          <w:p w:rsidR="00D16CCA" w:rsidRDefault="00DC14EF" w:rsidP="00525095">
            <w:pPr>
              <w:jc w:val="center"/>
            </w:pPr>
            <w:r>
              <w:t>126 388</w:t>
            </w:r>
          </w:p>
        </w:tc>
        <w:tc>
          <w:tcPr>
            <w:tcW w:w="1207" w:type="dxa"/>
          </w:tcPr>
          <w:p w:rsidR="00D16CCA" w:rsidRDefault="005B6526" w:rsidP="00DD6150">
            <w:pPr>
              <w:jc w:val="center"/>
            </w:pPr>
            <w:r>
              <w:t>+</w:t>
            </w:r>
            <w:r w:rsidR="00DD6150">
              <w:t>4</w:t>
            </w:r>
            <w:r>
              <w:t>,7%</w:t>
            </w:r>
          </w:p>
        </w:tc>
      </w:tr>
      <w:tr w:rsidR="00F81281" w:rsidRPr="00D16CCA" w:rsidTr="00F81281">
        <w:tc>
          <w:tcPr>
            <w:tcW w:w="6234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F81281" w:rsidRPr="00D16CCA" w:rsidRDefault="00F81281" w:rsidP="00525095">
            <w:pPr>
              <w:tabs>
                <w:tab w:val="center" w:pos="882"/>
                <w:tab w:val="right" w:pos="1764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Прибыль (</w:t>
            </w:r>
            <w:r w:rsidRPr="00D16CCA">
              <w:rPr>
                <w:u w:val="single"/>
              </w:rPr>
              <w:t>убыток</w:t>
            </w:r>
            <w:r w:rsidRPr="008A2909">
              <w:t>) от продаж</w:t>
            </w:r>
          </w:p>
        </w:tc>
        <w:tc>
          <w:tcPr>
            <w:tcW w:w="996" w:type="dxa"/>
          </w:tcPr>
          <w:p w:rsidR="00F81281" w:rsidRPr="004D79E3" w:rsidRDefault="00DC14EF" w:rsidP="00DC14EF">
            <w:pPr>
              <w:jc w:val="center"/>
            </w:pPr>
            <w:r>
              <w:t>-12 966</w:t>
            </w:r>
          </w:p>
        </w:tc>
        <w:tc>
          <w:tcPr>
            <w:tcW w:w="1134" w:type="dxa"/>
          </w:tcPr>
          <w:p w:rsidR="00F81281" w:rsidRPr="008A2909" w:rsidRDefault="00DC14EF" w:rsidP="00DD6150">
            <w:pPr>
              <w:jc w:val="center"/>
            </w:pPr>
            <w:r>
              <w:t>10 653</w:t>
            </w:r>
          </w:p>
        </w:tc>
        <w:tc>
          <w:tcPr>
            <w:tcW w:w="1207" w:type="dxa"/>
          </w:tcPr>
          <w:p w:rsidR="00F81281" w:rsidRPr="008A2909" w:rsidRDefault="00812CCA" w:rsidP="005B1624">
            <w:pPr>
              <w:jc w:val="center"/>
            </w:pPr>
            <w:r>
              <w:t>-</w:t>
            </w:r>
          </w:p>
        </w:tc>
      </w:tr>
      <w:tr w:rsidR="00F81281" w:rsidRPr="008A2909" w:rsidTr="00F81281">
        <w:tc>
          <w:tcPr>
            <w:tcW w:w="6234" w:type="dxa"/>
          </w:tcPr>
          <w:p w:rsidR="00F81281" w:rsidRPr="008A2909" w:rsidRDefault="00F81281" w:rsidP="00D7630B">
            <w:pPr>
              <w:ind w:firstLine="360"/>
              <w:jc w:val="both"/>
            </w:pPr>
            <w:r w:rsidRPr="008A2909">
              <w:t xml:space="preserve">в </w:t>
            </w:r>
            <w:proofErr w:type="spellStart"/>
            <w:r w:rsidRPr="008A2909">
              <w:t>т.ч</w:t>
            </w:r>
            <w:proofErr w:type="spellEnd"/>
            <w:r w:rsidRPr="008A2909">
              <w:t>. от с/х деятельности</w:t>
            </w:r>
          </w:p>
        </w:tc>
        <w:tc>
          <w:tcPr>
            <w:tcW w:w="996" w:type="dxa"/>
          </w:tcPr>
          <w:p w:rsidR="00F81281" w:rsidRPr="008A2909" w:rsidRDefault="00DC14EF" w:rsidP="00DC14EF">
            <w:pPr>
              <w:jc w:val="center"/>
            </w:pPr>
            <w:r>
              <w:t>-13 535</w:t>
            </w:r>
          </w:p>
        </w:tc>
        <w:tc>
          <w:tcPr>
            <w:tcW w:w="1134" w:type="dxa"/>
          </w:tcPr>
          <w:p w:rsidR="00F81281" w:rsidRPr="008A2909" w:rsidRDefault="00DC14EF" w:rsidP="00DD6150">
            <w:pPr>
              <w:jc w:val="center"/>
            </w:pPr>
            <w:r>
              <w:t>10 371</w:t>
            </w:r>
          </w:p>
        </w:tc>
        <w:tc>
          <w:tcPr>
            <w:tcW w:w="1207" w:type="dxa"/>
          </w:tcPr>
          <w:p w:rsidR="00F81281" w:rsidRPr="008A2909" w:rsidRDefault="00812CCA" w:rsidP="005B1624">
            <w:pPr>
              <w:jc w:val="center"/>
            </w:pPr>
            <w:r>
              <w:t>-</w:t>
            </w:r>
          </w:p>
        </w:tc>
      </w:tr>
      <w:tr w:rsidR="00D16CCA" w:rsidRPr="00D16CCA" w:rsidTr="00F81281">
        <w:tc>
          <w:tcPr>
            <w:tcW w:w="6234" w:type="dxa"/>
          </w:tcPr>
          <w:p w:rsidR="00D16CCA" w:rsidRPr="00D16CCA" w:rsidRDefault="00D16CCA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D16CCA" w:rsidRPr="00D16CCA" w:rsidRDefault="00D16CCA" w:rsidP="00525095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доходы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42 690</w:t>
            </w:r>
          </w:p>
        </w:tc>
        <w:tc>
          <w:tcPr>
            <w:tcW w:w="1134" w:type="dxa"/>
          </w:tcPr>
          <w:p w:rsidR="00F81281" w:rsidRPr="008A2909" w:rsidRDefault="00DC14EF" w:rsidP="00F81281">
            <w:pPr>
              <w:jc w:val="center"/>
            </w:pPr>
            <w:r>
              <w:t>12 399</w:t>
            </w:r>
          </w:p>
        </w:tc>
        <w:tc>
          <w:tcPr>
            <w:tcW w:w="1207" w:type="dxa"/>
          </w:tcPr>
          <w:p w:rsidR="00F81281" w:rsidRPr="00DD6150" w:rsidRDefault="00DD6150" w:rsidP="005B65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DD6150">
              <w:rPr>
                <w:sz w:val="22"/>
                <w:szCs w:val="22"/>
              </w:rPr>
              <w:t xml:space="preserve"> 3,4 раза</w:t>
            </w:r>
          </w:p>
        </w:tc>
      </w:tr>
      <w:tr w:rsidR="00F81281" w:rsidRPr="00F167EA" w:rsidTr="00F81281">
        <w:tc>
          <w:tcPr>
            <w:tcW w:w="6237" w:type="dxa"/>
          </w:tcPr>
          <w:p w:rsidR="00F81281" w:rsidRPr="00F167EA" w:rsidRDefault="00F81281" w:rsidP="004D79E3">
            <w:pPr>
              <w:ind w:firstLine="360"/>
              <w:jc w:val="both"/>
            </w:pPr>
            <w:r w:rsidRPr="00F167EA">
              <w:t xml:space="preserve">в </w:t>
            </w:r>
            <w:proofErr w:type="spellStart"/>
            <w:r w:rsidRPr="00F167EA">
              <w:t>т.ч</w:t>
            </w:r>
            <w:proofErr w:type="spellEnd"/>
            <w:r w:rsidRPr="00F167EA">
              <w:t>. от реализации ОС</w:t>
            </w:r>
          </w:p>
        </w:tc>
        <w:tc>
          <w:tcPr>
            <w:tcW w:w="993" w:type="dxa"/>
          </w:tcPr>
          <w:p w:rsidR="00F81281" w:rsidRPr="00F167EA" w:rsidRDefault="00DC14EF" w:rsidP="00DC14EF">
            <w:pPr>
              <w:jc w:val="center"/>
            </w:pPr>
            <w:r>
              <w:t>25 592</w:t>
            </w:r>
          </w:p>
        </w:tc>
        <w:tc>
          <w:tcPr>
            <w:tcW w:w="1134" w:type="dxa"/>
          </w:tcPr>
          <w:p w:rsidR="00F81281" w:rsidRPr="00F167EA" w:rsidRDefault="00DC14EF" w:rsidP="00F167EA">
            <w:pPr>
              <w:jc w:val="center"/>
            </w:pPr>
            <w:r>
              <w:t>73</w:t>
            </w:r>
          </w:p>
        </w:tc>
        <w:tc>
          <w:tcPr>
            <w:tcW w:w="1207" w:type="dxa"/>
          </w:tcPr>
          <w:p w:rsidR="00F81281" w:rsidRPr="00F167EA" w:rsidRDefault="005B6526" w:rsidP="00812CCA">
            <w:pPr>
              <w:jc w:val="center"/>
            </w:pPr>
            <w:r>
              <w:t>-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F167EA" w:rsidRDefault="00F81281" w:rsidP="00D7630B">
            <w:pPr>
              <w:ind w:firstLine="360"/>
              <w:jc w:val="both"/>
            </w:pPr>
            <w:r>
              <w:t>г</w:t>
            </w:r>
            <w:r w:rsidRPr="00F167EA">
              <w:t>осподдержка</w:t>
            </w:r>
          </w:p>
        </w:tc>
        <w:tc>
          <w:tcPr>
            <w:tcW w:w="993" w:type="dxa"/>
          </w:tcPr>
          <w:p w:rsidR="00F81281" w:rsidRPr="00F167EA" w:rsidRDefault="00DC14EF" w:rsidP="00DC14EF">
            <w:pPr>
              <w:jc w:val="center"/>
            </w:pPr>
            <w:r>
              <w:t xml:space="preserve">10 873 </w:t>
            </w:r>
          </w:p>
        </w:tc>
        <w:tc>
          <w:tcPr>
            <w:tcW w:w="1134" w:type="dxa"/>
          </w:tcPr>
          <w:p w:rsidR="00F81281" w:rsidRPr="008A2909" w:rsidRDefault="00DC14EF" w:rsidP="00F167EA">
            <w:pPr>
              <w:jc w:val="center"/>
            </w:pPr>
            <w:r>
              <w:t>11 137</w:t>
            </w:r>
          </w:p>
        </w:tc>
        <w:tc>
          <w:tcPr>
            <w:tcW w:w="1207" w:type="dxa"/>
          </w:tcPr>
          <w:p w:rsidR="00F81281" w:rsidRPr="008A2909" w:rsidRDefault="00F81281" w:rsidP="00DD6150">
            <w:pPr>
              <w:jc w:val="center"/>
            </w:pPr>
            <w:r>
              <w:t>-</w:t>
            </w:r>
            <w:r w:rsidR="005B6526">
              <w:t>2</w:t>
            </w:r>
            <w:r w:rsidR="005B1AA6">
              <w:t>,</w:t>
            </w:r>
            <w:r w:rsidR="00DD6150">
              <w:t>4</w:t>
            </w:r>
            <w:r>
              <w:t>%</w:t>
            </w:r>
          </w:p>
        </w:tc>
      </w:tr>
      <w:tr w:rsidR="00F81281" w:rsidRPr="00D16CCA" w:rsidTr="00F81281">
        <w:tc>
          <w:tcPr>
            <w:tcW w:w="6237" w:type="dxa"/>
          </w:tcPr>
          <w:p w:rsidR="00F81281" w:rsidRPr="00D16CCA" w:rsidRDefault="00F81281" w:rsidP="00D7630B">
            <w:pPr>
              <w:ind w:firstLine="36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F81281" w:rsidRPr="00D16CCA" w:rsidRDefault="00F81281" w:rsidP="00D7630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</w:tcPr>
          <w:p w:rsidR="00F81281" w:rsidRPr="00D16CCA" w:rsidRDefault="00F81281" w:rsidP="00F167EA">
            <w:pPr>
              <w:jc w:val="center"/>
              <w:rPr>
                <w:sz w:val="16"/>
                <w:szCs w:val="16"/>
              </w:rPr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Прочие расходы</w:t>
            </w:r>
          </w:p>
        </w:tc>
        <w:tc>
          <w:tcPr>
            <w:tcW w:w="993" w:type="dxa"/>
          </w:tcPr>
          <w:p w:rsidR="00F81281" w:rsidRPr="008A2909" w:rsidRDefault="0008673A" w:rsidP="0008673A">
            <w:pPr>
              <w:jc w:val="center"/>
            </w:pPr>
            <w:r>
              <w:t>2</w:t>
            </w:r>
            <w:r w:rsidR="00DC14EF">
              <w:t>5 </w:t>
            </w:r>
            <w:r>
              <w:t>69</w:t>
            </w:r>
            <w:r w:rsidR="00DC14EF">
              <w:t>9</w:t>
            </w:r>
          </w:p>
        </w:tc>
        <w:tc>
          <w:tcPr>
            <w:tcW w:w="1134" w:type="dxa"/>
          </w:tcPr>
          <w:p w:rsidR="00F81281" w:rsidRPr="008A2909" w:rsidRDefault="00DC14EF" w:rsidP="00F167EA">
            <w:pPr>
              <w:jc w:val="center"/>
            </w:pPr>
            <w:r>
              <w:t>15 572</w:t>
            </w:r>
          </w:p>
        </w:tc>
        <w:tc>
          <w:tcPr>
            <w:tcW w:w="1207" w:type="dxa"/>
          </w:tcPr>
          <w:p w:rsidR="00F81281" w:rsidRPr="008A2909" w:rsidRDefault="00DD6150" w:rsidP="0008673A">
            <w:pPr>
              <w:jc w:val="center"/>
            </w:pPr>
            <w:r>
              <w:t>+</w:t>
            </w:r>
            <w:r w:rsidR="0008673A">
              <w:t>65</w:t>
            </w:r>
            <w:r w:rsidR="00F81281">
              <w:t>%</w:t>
            </w: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58567C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</w:t>
            </w:r>
            <w:r w:rsidRPr="008A2909">
              <w:t xml:space="preserve">роценты </w:t>
            </w:r>
            <w:r>
              <w:t>по</w:t>
            </w:r>
            <w:r w:rsidRPr="008A2909">
              <w:t xml:space="preserve"> кредит</w:t>
            </w:r>
            <w:r>
              <w:t>ам, займам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9 810</w:t>
            </w:r>
          </w:p>
        </w:tc>
        <w:tc>
          <w:tcPr>
            <w:tcW w:w="1134" w:type="dxa"/>
          </w:tcPr>
          <w:p w:rsidR="00F81281" w:rsidRPr="008A2909" w:rsidRDefault="00DC14EF" w:rsidP="00F167EA">
            <w:pPr>
              <w:jc w:val="center"/>
            </w:pPr>
            <w:r>
              <w:t>12 320</w:t>
            </w:r>
          </w:p>
        </w:tc>
        <w:tc>
          <w:tcPr>
            <w:tcW w:w="1207" w:type="dxa"/>
          </w:tcPr>
          <w:p w:rsidR="00F81281" w:rsidRPr="008A2909" w:rsidRDefault="005B1AA6" w:rsidP="00DD6150">
            <w:pPr>
              <w:jc w:val="center"/>
            </w:pPr>
            <w:r>
              <w:t>-</w:t>
            </w:r>
            <w:r w:rsidR="00DD6150">
              <w:t>20</w:t>
            </w:r>
            <w:r w:rsidR="00F81281">
              <w:t>,</w:t>
            </w:r>
            <w:r w:rsidR="00DD6150">
              <w:t>4</w:t>
            </w:r>
            <w:r w:rsidR="00F81281">
              <w:t>%</w:t>
            </w:r>
          </w:p>
        </w:tc>
      </w:tr>
      <w:tr w:rsidR="00370953" w:rsidRPr="008A2909" w:rsidTr="00F81281">
        <w:tc>
          <w:tcPr>
            <w:tcW w:w="6237" w:type="dxa"/>
          </w:tcPr>
          <w:p w:rsidR="00370953" w:rsidRDefault="00370953" w:rsidP="00370953">
            <w:pPr>
              <w:ind w:firstLine="360"/>
              <w:jc w:val="both"/>
            </w:pPr>
            <w:r>
              <w:t>стоимость реализованных ОС</w:t>
            </w:r>
          </w:p>
        </w:tc>
        <w:tc>
          <w:tcPr>
            <w:tcW w:w="993" w:type="dxa"/>
          </w:tcPr>
          <w:p w:rsidR="00370953" w:rsidRDefault="00DC14EF" w:rsidP="00DC14EF">
            <w:pPr>
              <w:jc w:val="center"/>
            </w:pPr>
            <w:r>
              <w:t>8 576</w:t>
            </w:r>
          </w:p>
        </w:tc>
        <w:tc>
          <w:tcPr>
            <w:tcW w:w="1134" w:type="dxa"/>
          </w:tcPr>
          <w:p w:rsidR="00370953" w:rsidRDefault="00DC14EF" w:rsidP="00F167EA">
            <w:pPr>
              <w:jc w:val="center"/>
            </w:pPr>
            <w:r>
              <w:t>9</w:t>
            </w:r>
          </w:p>
        </w:tc>
        <w:tc>
          <w:tcPr>
            <w:tcW w:w="1207" w:type="dxa"/>
          </w:tcPr>
          <w:p w:rsidR="00370953" w:rsidRDefault="00812CCA" w:rsidP="00812CCA">
            <w:pPr>
              <w:jc w:val="center"/>
            </w:pPr>
            <w:r>
              <w:t>-</w:t>
            </w:r>
          </w:p>
        </w:tc>
      </w:tr>
      <w:tr w:rsidR="00D16CCA" w:rsidRPr="008A2909" w:rsidTr="00F81281">
        <w:tc>
          <w:tcPr>
            <w:tcW w:w="6237" w:type="dxa"/>
          </w:tcPr>
          <w:p w:rsidR="00D16CCA" w:rsidRDefault="00D16CCA" w:rsidP="0058567C">
            <w:pPr>
              <w:ind w:firstLine="360"/>
              <w:jc w:val="both"/>
            </w:pPr>
          </w:p>
        </w:tc>
        <w:tc>
          <w:tcPr>
            <w:tcW w:w="993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134" w:type="dxa"/>
          </w:tcPr>
          <w:p w:rsidR="00D16CCA" w:rsidRDefault="00D16CCA" w:rsidP="00F167EA">
            <w:pPr>
              <w:jc w:val="center"/>
            </w:pPr>
          </w:p>
        </w:tc>
        <w:tc>
          <w:tcPr>
            <w:tcW w:w="1207" w:type="dxa"/>
          </w:tcPr>
          <w:p w:rsidR="00D16CCA" w:rsidRDefault="00D16CCA" w:rsidP="00F167EA">
            <w:pPr>
              <w:jc w:val="center"/>
            </w:pPr>
          </w:p>
        </w:tc>
      </w:tr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 w:rsidRPr="008A2909">
              <w:t>Чистая прибыль</w:t>
            </w:r>
            <w:r w:rsidR="00D16CCA">
              <w:t xml:space="preserve"> (</w:t>
            </w:r>
            <w:r w:rsidR="00D16CCA" w:rsidRPr="00D16CCA">
              <w:rPr>
                <w:u w:val="single"/>
              </w:rPr>
              <w:t>убыток</w:t>
            </w:r>
            <w:r w:rsidR="00D16CCA">
              <w:t>)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4 025</w:t>
            </w:r>
          </w:p>
        </w:tc>
        <w:tc>
          <w:tcPr>
            <w:tcW w:w="1134" w:type="dxa"/>
          </w:tcPr>
          <w:p w:rsidR="00F81281" w:rsidRPr="008A2909" w:rsidRDefault="00DC14EF" w:rsidP="00F167EA">
            <w:pPr>
              <w:jc w:val="center"/>
            </w:pPr>
            <w:r>
              <w:t>7 480</w:t>
            </w:r>
          </w:p>
        </w:tc>
        <w:tc>
          <w:tcPr>
            <w:tcW w:w="1207" w:type="dxa"/>
          </w:tcPr>
          <w:p w:rsidR="00F81281" w:rsidRPr="008A2909" w:rsidRDefault="00DD6150" w:rsidP="005B6526">
            <w:pPr>
              <w:jc w:val="center"/>
            </w:pPr>
            <w:r>
              <w:t>-46,2%</w:t>
            </w:r>
          </w:p>
        </w:tc>
      </w:tr>
    </w:tbl>
    <w:p w:rsidR="00F167EA" w:rsidRDefault="00F167EA"/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07"/>
      </w:tblGrid>
      <w:tr w:rsidR="00F81281" w:rsidRPr="008A2909" w:rsidTr="00F81281">
        <w:tc>
          <w:tcPr>
            <w:tcW w:w="6237" w:type="dxa"/>
          </w:tcPr>
          <w:p w:rsidR="00F81281" w:rsidRPr="008A2909" w:rsidRDefault="00F81281" w:rsidP="00D7630B">
            <w:pPr>
              <w:ind w:firstLine="180"/>
              <w:jc w:val="both"/>
            </w:pPr>
            <w:r>
              <w:t>Прибыль (</w:t>
            </w:r>
            <w:r w:rsidRPr="00D16CCA">
              <w:rPr>
                <w:u w:val="single"/>
              </w:rPr>
              <w:t>убыток</w:t>
            </w:r>
            <w:r>
              <w:t>) на акцию, руб.</w:t>
            </w:r>
          </w:p>
        </w:tc>
        <w:tc>
          <w:tcPr>
            <w:tcW w:w="993" w:type="dxa"/>
          </w:tcPr>
          <w:p w:rsidR="00F81281" w:rsidRPr="008A2909" w:rsidRDefault="00DC14EF" w:rsidP="00DC14EF">
            <w:pPr>
              <w:jc w:val="center"/>
            </w:pPr>
            <w:r>
              <w:t>32,72</w:t>
            </w:r>
          </w:p>
        </w:tc>
        <w:tc>
          <w:tcPr>
            <w:tcW w:w="1134" w:type="dxa"/>
          </w:tcPr>
          <w:p w:rsidR="00F81281" w:rsidRPr="008A2909" w:rsidRDefault="00DC14EF" w:rsidP="00F167EA">
            <w:pPr>
              <w:jc w:val="center"/>
            </w:pPr>
            <w:r>
              <w:t>60,81</w:t>
            </w:r>
          </w:p>
        </w:tc>
        <w:tc>
          <w:tcPr>
            <w:tcW w:w="1207" w:type="dxa"/>
          </w:tcPr>
          <w:p w:rsidR="00F81281" w:rsidRPr="008A2909" w:rsidRDefault="00DD6150" w:rsidP="005B6526">
            <w:pPr>
              <w:jc w:val="center"/>
            </w:pPr>
            <w:r>
              <w:t>-46,2%</w:t>
            </w:r>
          </w:p>
        </w:tc>
      </w:tr>
    </w:tbl>
    <w:p w:rsidR="00D7630B" w:rsidRDefault="00D7630B" w:rsidP="00D7630B"/>
    <w:p w:rsidR="00D7630B" w:rsidRDefault="00D7630B" w:rsidP="00B36BEB">
      <w:pPr>
        <w:pStyle w:val="1"/>
        <w:ind w:right="-426"/>
      </w:pPr>
      <w:bookmarkStart w:id="3" w:name="_Toc448418549"/>
      <w:r w:rsidRPr="008A2909">
        <w:t>Произ</w:t>
      </w:r>
      <w:r w:rsidR="00C71002">
        <w:t>водственные итоги деятельности О</w:t>
      </w:r>
      <w:r w:rsidRPr="008A2909">
        <w:t>бщества.</w:t>
      </w:r>
      <w:r w:rsidR="00734058" w:rsidRPr="00734058">
        <w:t xml:space="preserve"> </w:t>
      </w:r>
      <w:r w:rsidR="00734058">
        <w:tab/>
      </w:r>
      <w:r w:rsidR="00734058">
        <w:tab/>
      </w:r>
      <w:r w:rsidR="00734058" w:rsidRPr="008A2909">
        <w:t>201</w:t>
      </w:r>
      <w:r w:rsidR="00977EC3">
        <w:t>8</w:t>
      </w:r>
      <w:r w:rsidR="00734058" w:rsidRPr="008A2909">
        <w:t xml:space="preserve"> г.</w:t>
      </w:r>
      <w:r w:rsidR="00734058">
        <w:t xml:space="preserve">      </w:t>
      </w:r>
      <w:r w:rsidR="00734058" w:rsidRPr="008A2909">
        <w:t>201</w:t>
      </w:r>
      <w:r w:rsidR="00977EC3">
        <w:t>7</w:t>
      </w:r>
      <w:r w:rsidR="00734058" w:rsidRPr="008A2909">
        <w:t xml:space="preserve"> г.</w:t>
      </w:r>
      <w:r w:rsidR="00734058">
        <w:t xml:space="preserve">  201</w:t>
      </w:r>
      <w:r w:rsidR="00DD6150">
        <w:t>8</w:t>
      </w:r>
      <w:r w:rsidR="00734058">
        <w:t xml:space="preserve"> г. к 201</w:t>
      </w:r>
      <w:r w:rsidR="00DD6150">
        <w:t>7</w:t>
      </w:r>
      <w:r w:rsidR="00734058">
        <w:t xml:space="preserve"> г.</w:t>
      </w:r>
      <w:bookmarkEnd w:id="3"/>
    </w:p>
    <w:p w:rsidR="001E1F0D" w:rsidRPr="001E1F0D" w:rsidRDefault="001E1F0D" w:rsidP="001E1F0D">
      <w:pPr>
        <w:ind w:right="-286"/>
        <w:jc w:val="both"/>
        <w:rPr>
          <w:bCs/>
        </w:rPr>
      </w:pPr>
    </w:p>
    <w:p w:rsidR="00D7630B" w:rsidRPr="008A2909" w:rsidRDefault="00D7630B" w:rsidP="00D7630B">
      <w:pPr>
        <w:ind w:firstLine="720"/>
        <w:jc w:val="both"/>
        <w:rPr>
          <w:u w:val="single"/>
        </w:rPr>
      </w:pPr>
      <w:r w:rsidRPr="008A2909">
        <w:rPr>
          <w:u w:val="single"/>
        </w:rPr>
        <w:t>Растениеводство.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631"/>
      </w:tblGrid>
      <w:tr w:rsidR="00977EC3" w:rsidRPr="008A2909" w:rsidTr="00A00FF4">
        <w:tc>
          <w:tcPr>
            <w:tcW w:w="6237" w:type="dxa"/>
          </w:tcPr>
          <w:p w:rsidR="008544AE" w:rsidRPr="008A2909" w:rsidRDefault="008544AE" w:rsidP="00175BFF">
            <w:pPr>
              <w:jc w:val="both"/>
            </w:pPr>
            <w:r w:rsidRPr="008A2909">
              <w:t>П</w:t>
            </w:r>
            <w:r w:rsidR="00175BFF">
              <w:t>осевные п</w:t>
            </w:r>
            <w:r w:rsidRPr="008A2909">
              <w:t>лощад</w:t>
            </w:r>
            <w:r w:rsidR="00175BFF">
              <w:t>и</w:t>
            </w:r>
            <w:r w:rsidRPr="008A2909">
              <w:t>, 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175BFF" w:rsidP="008544AE">
            <w:pPr>
              <w:jc w:val="center"/>
            </w:pPr>
            <w:r>
              <w:t>2 910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DD6150" w:rsidP="008544AE">
            <w:pPr>
              <w:jc w:val="center"/>
            </w:pPr>
            <w:r>
              <w:t>2</w:t>
            </w:r>
            <w:r w:rsidR="00DC14EF">
              <w:t> </w:t>
            </w:r>
            <w:r>
              <w:t>910</w:t>
            </w:r>
          </w:p>
        </w:tc>
        <w:tc>
          <w:tcPr>
            <w:tcW w:w="1631" w:type="dxa"/>
            <w:shd w:val="clear" w:color="auto" w:fill="auto"/>
          </w:tcPr>
          <w:p w:rsidR="008544AE" w:rsidRPr="00DD6150" w:rsidRDefault="005B6526" w:rsidP="00DD6150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1 162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D6150">
            <w:pPr>
              <w:jc w:val="center"/>
            </w:pPr>
            <w:r>
              <w:t>1 177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8544AE">
            <w:pPr>
              <w:jc w:val="center"/>
            </w:pPr>
            <w:r>
              <w:t>-15</w:t>
            </w:r>
          </w:p>
        </w:tc>
      </w:tr>
      <w:tr w:rsidR="00977EC3" w:rsidRPr="008A2909" w:rsidTr="00A00FF4">
        <w:tc>
          <w:tcPr>
            <w:tcW w:w="6237" w:type="dxa"/>
          </w:tcPr>
          <w:p w:rsidR="00052BC9" w:rsidRDefault="00052BC9" w:rsidP="00052BC9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052BC9" w:rsidRDefault="00052BC9" w:rsidP="008544AE">
            <w:pPr>
              <w:jc w:val="center"/>
            </w:pPr>
            <w:r>
              <w:t>700</w:t>
            </w:r>
          </w:p>
        </w:tc>
        <w:tc>
          <w:tcPr>
            <w:tcW w:w="1170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700</w:t>
            </w:r>
          </w:p>
        </w:tc>
        <w:tc>
          <w:tcPr>
            <w:tcW w:w="1631" w:type="dxa"/>
            <w:shd w:val="clear" w:color="auto" w:fill="auto"/>
          </w:tcPr>
          <w:p w:rsidR="00052BC9" w:rsidRPr="008A2909" w:rsidRDefault="00DD6150" w:rsidP="008544AE">
            <w:pPr>
              <w:jc w:val="center"/>
            </w:pPr>
            <w:r>
              <w:t>-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6D16E4">
            <w:pPr>
              <w:jc w:val="center"/>
            </w:pPr>
            <w:r>
              <w:t>1 </w:t>
            </w:r>
            <w:r w:rsidR="006D16E4">
              <w:t>0</w:t>
            </w:r>
            <w:r>
              <w:t>6</w:t>
            </w:r>
            <w:r w:rsidR="006D16E4">
              <w:t>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900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6D16E4">
            <w:pPr>
              <w:jc w:val="center"/>
            </w:pPr>
            <w:r>
              <w:t>+</w:t>
            </w:r>
            <w:r w:rsidR="006D16E4">
              <w:t>1</w:t>
            </w:r>
            <w:r>
              <w:t>6</w:t>
            </w:r>
            <w:r w:rsidR="006D16E4">
              <w:t>9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="00052BC9">
              <w:t>днолетние травы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228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64391B">
            <w:pPr>
              <w:jc w:val="center"/>
            </w:pPr>
            <w:r>
              <w:t>369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5B6526" w:rsidP="00DD6150">
            <w:pPr>
              <w:jc w:val="center"/>
            </w:pPr>
            <w:r>
              <w:t>-</w:t>
            </w:r>
            <w:r w:rsidR="00DD6150">
              <w:t>141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451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464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A00FF4">
            <w:pPr>
              <w:jc w:val="center"/>
            </w:pPr>
            <w:r>
              <w:t>-13</w:t>
            </w:r>
          </w:p>
        </w:tc>
      </w:tr>
      <w:tr w:rsidR="00977EC3" w:rsidRPr="008544AE" w:rsidTr="00A00FF4">
        <w:tc>
          <w:tcPr>
            <w:tcW w:w="6237" w:type="dxa"/>
          </w:tcPr>
          <w:p w:rsidR="008544AE" w:rsidRPr="008544AE" w:rsidRDefault="008544AE" w:rsidP="00D7630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8544AE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D7630B">
            <w:pPr>
              <w:jc w:val="both"/>
            </w:pPr>
            <w:r w:rsidRPr="008A2909">
              <w:t xml:space="preserve">Урожайность </w:t>
            </w:r>
            <w:proofErr w:type="spellStart"/>
            <w:r w:rsidRPr="008A2909">
              <w:t>цн</w:t>
            </w:r>
            <w:proofErr w:type="spellEnd"/>
            <w:r w:rsidRPr="008A2909">
              <w:t>/га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</w:t>
            </w:r>
            <w:r w:rsidRPr="008A2909">
              <w:t>ерновые</w:t>
            </w:r>
            <w:r w:rsidR="00887473">
              <w:t xml:space="preserve"> (бункерный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2F1598" w:rsidRDefault="00977EC3" w:rsidP="00977EC3">
            <w:pPr>
              <w:jc w:val="center"/>
            </w:pPr>
            <w:r>
              <w:t>15,5</w:t>
            </w:r>
          </w:p>
        </w:tc>
        <w:tc>
          <w:tcPr>
            <w:tcW w:w="1170" w:type="dxa"/>
            <w:shd w:val="clear" w:color="auto" w:fill="auto"/>
          </w:tcPr>
          <w:p w:rsidR="008544AE" w:rsidRPr="002F1598" w:rsidRDefault="00977EC3" w:rsidP="008544AE">
            <w:pPr>
              <w:jc w:val="center"/>
            </w:pPr>
            <w:r w:rsidRPr="002F1598">
              <w:t>2</w:t>
            </w:r>
            <w:r>
              <w:t>5</w:t>
            </w:r>
            <w:r w:rsidRPr="002F1598">
              <w:t>,</w:t>
            </w:r>
            <w:r>
              <w:t>4</w:t>
            </w:r>
          </w:p>
        </w:tc>
        <w:tc>
          <w:tcPr>
            <w:tcW w:w="1631" w:type="dxa"/>
            <w:shd w:val="clear" w:color="auto" w:fill="auto"/>
          </w:tcPr>
          <w:p w:rsidR="008544AE" w:rsidRPr="002F1598" w:rsidRDefault="00DD6150" w:rsidP="00DD6150">
            <w:pPr>
              <w:jc w:val="center"/>
            </w:pPr>
            <w:r>
              <w:t>-38</w:t>
            </w:r>
            <w:r w:rsidR="005B6526">
              <w:t>,</w:t>
            </w:r>
            <w:r>
              <w:t>9</w:t>
            </w:r>
            <w:r w:rsidR="00A00FF4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из них озимые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977EC3" w:rsidP="00977EC3">
            <w:pPr>
              <w:jc w:val="center"/>
            </w:pPr>
            <w:r>
              <w:t>18,7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977EC3" w:rsidP="008544AE">
            <w:pPr>
              <w:jc w:val="center"/>
            </w:pPr>
            <w:r>
              <w:t>22</w:t>
            </w:r>
            <w:r w:rsidRPr="002F1598">
              <w:t>,</w:t>
            </w:r>
            <w:r>
              <w:t>4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A00FF4" w:rsidP="00DD6150">
            <w:pPr>
              <w:jc w:val="center"/>
            </w:pPr>
            <w:r>
              <w:t>-</w:t>
            </w:r>
            <w:r w:rsidR="005B6526">
              <w:t>1</w:t>
            </w:r>
            <w:r w:rsidR="00DD6150">
              <w:t>6</w:t>
            </w:r>
            <w:r w:rsidR="005B6526">
              <w:t>,</w:t>
            </w:r>
            <w:r w:rsidR="00DD6150">
              <w:t>5</w:t>
            </w:r>
            <w:r w:rsidR="0020028F" w:rsidRPr="002F1598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175BFF" w:rsidRDefault="00175BFF" w:rsidP="00175BFF">
            <w:pPr>
              <w:ind w:firstLine="601"/>
              <w:jc w:val="both"/>
            </w:pPr>
            <w:r>
              <w:t>яровые</w:t>
            </w:r>
          </w:p>
        </w:tc>
        <w:tc>
          <w:tcPr>
            <w:tcW w:w="993" w:type="dxa"/>
            <w:shd w:val="clear" w:color="auto" w:fill="auto"/>
          </w:tcPr>
          <w:p w:rsidR="00175BFF" w:rsidRPr="002F1598" w:rsidRDefault="00523F68" w:rsidP="00977EC3">
            <w:pPr>
              <w:jc w:val="center"/>
            </w:pPr>
            <w:r>
              <w:t>10,2</w:t>
            </w:r>
          </w:p>
        </w:tc>
        <w:tc>
          <w:tcPr>
            <w:tcW w:w="1170" w:type="dxa"/>
            <w:shd w:val="clear" w:color="auto" w:fill="auto"/>
          </w:tcPr>
          <w:p w:rsidR="00175BFF" w:rsidRPr="002F1598" w:rsidRDefault="00977EC3" w:rsidP="00DD6150">
            <w:pPr>
              <w:jc w:val="center"/>
            </w:pPr>
            <w:r w:rsidRPr="002F1598">
              <w:t>2</w:t>
            </w:r>
            <w:r>
              <w:t>9</w:t>
            </w:r>
            <w:r w:rsidRPr="002F1598">
              <w:t>,</w:t>
            </w:r>
            <w:r>
              <w:t>5</w:t>
            </w:r>
          </w:p>
        </w:tc>
        <w:tc>
          <w:tcPr>
            <w:tcW w:w="1631" w:type="dxa"/>
            <w:shd w:val="clear" w:color="auto" w:fill="auto"/>
          </w:tcPr>
          <w:p w:rsidR="00175BFF" w:rsidRPr="002F1598" w:rsidRDefault="00244191" w:rsidP="00523F68">
            <w:pPr>
              <w:jc w:val="center"/>
            </w:pPr>
            <w:r>
              <w:t>в 2</w:t>
            </w:r>
            <w:r w:rsidR="00DD6150">
              <w:t>,</w:t>
            </w:r>
            <w:r w:rsidR="00523F68">
              <w:t>9</w:t>
            </w:r>
            <w:r>
              <w:t xml:space="preserve">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 w:rsidR="006E03C3">
              <w:t xml:space="preserve"> (сено)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17,3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17,7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6450BC" w:rsidP="0081309C">
            <w:pPr>
              <w:jc w:val="center"/>
            </w:pPr>
            <w:r>
              <w:t>-2,3%</w:t>
            </w:r>
          </w:p>
        </w:tc>
      </w:tr>
      <w:tr w:rsidR="00977EC3" w:rsidRPr="008A2909" w:rsidTr="00A00FF4">
        <w:tc>
          <w:tcPr>
            <w:tcW w:w="6237" w:type="dxa"/>
          </w:tcPr>
          <w:p w:rsidR="00DE7143" w:rsidRDefault="00DE7143" w:rsidP="008544AE">
            <w:pPr>
              <w:ind w:firstLine="360"/>
              <w:jc w:val="both"/>
            </w:pPr>
            <w:r>
              <w:t>м</w:t>
            </w:r>
            <w:r w:rsidRPr="008A2909">
              <w:t>ноголетние травы</w:t>
            </w:r>
            <w:r>
              <w:t xml:space="preserve"> (</w:t>
            </w:r>
            <w:proofErr w:type="spellStart"/>
            <w:r>
              <w:t>з.м</w:t>
            </w:r>
            <w:proofErr w:type="spellEnd"/>
            <w:r>
              <w:t>.)</w:t>
            </w:r>
          </w:p>
        </w:tc>
        <w:tc>
          <w:tcPr>
            <w:tcW w:w="993" w:type="dxa"/>
            <w:shd w:val="clear" w:color="auto" w:fill="auto"/>
          </w:tcPr>
          <w:p w:rsidR="00DE7143" w:rsidRPr="008A2909" w:rsidRDefault="00977EC3" w:rsidP="00977EC3">
            <w:pPr>
              <w:jc w:val="center"/>
            </w:pPr>
            <w:r>
              <w:t>82,9</w:t>
            </w:r>
          </w:p>
        </w:tc>
        <w:tc>
          <w:tcPr>
            <w:tcW w:w="1170" w:type="dxa"/>
            <w:shd w:val="clear" w:color="auto" w:fill="auto"/>
          </w:tcPr>
          <w:p w:rsidR="00DE7143" w:rsidRPr="008A2909" w:rsidRDefault="00977EC3" w:rsidP="008544AE">
            <w:pPr>
              <w:jc w:val="center"/>
            </w:pPr>
            <w:r>
              <w:t>164,9</w:t>
            </w:r>
          </w:p>
        </w:tc>
        <w:tc>
          <w:tcPr>
            <w:tcW w:w="1631" w:type="dxa"/>
            <w:shd w:val="clear" w:color="auto" w:fill="auto"/>
          </w:tcPr>
          <w:p w:rsidR="00DE7143" w:rsidRPr="008A2909" w:rsidRDefault="0020028F" w:rsidP="00DD6150">
            <w:pPr>
              <w:ind w:right="-35"/>
              <w:jc w:val="center"/>
            </w:pPr>
            <w:r>
              <w:t>в 2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о</w:t>
            </w:r>
            <w:r w:rsidRPr="008A2909">
              <w:t xml:space="preserve">днолетние травы </w:t>
            </w:r>
            <w:r w:rsidR="00DE7143">
              <w:t>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82,3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67,1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A00FF4">
            <w:pPr>
              <w:ind w:right="-35"/>
              <w:jc w:val="center"/>
            </w:pPr>
            <w:r>
              <w:t>+2</w:t>
            </w:r>
            <w:r w:rsidR="00244191">
              <w:t>2</w:t>
            </w:r>
            <w:r>
              <w:t>,6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Pr="008A2909" w:rsidRDefault="008544AE" w:rsidP="008544AE">
            <w:pPr>
              <w:ind w:firstLine="360"/>
              <w:jc w:val="both"/>
            </w:pPr>
            <w:r>
              <w:t>кукуруза на с</w:t>
            </w:r>
            <w:r w:rsidRPr="008A2909">
              <w:t>илос</w:t>
            </w:r>
            <w:r w:rsidR="00DE7143">
              <w:t xml:space="preserve"> (</w:t>
            </w:r>
            <w:proofErr w:type="spellStart"/>
            <w:r w:rsidR="00DE7143">
              <w:t>з.м</w:t>
            </w:r>
            <w:proofErr w:type="spellEnd"/>
            <w:r w:rsidR="00DE7143">
              <w:t>.)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238,8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268,4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44191" w:rsidP="00DD6150">
            <w:pPr>
              <w:jc w:val="center"/>
            </w:pPr>
            <w:r>
              <w:t>-1</w:t>
            </w:r>
            <w:r w:rsidR="00DD6150">
              <w:t>1</w:t>
            </w:r>
            <w:r w:rsidR="00AC79E9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535E3D" w:rsidRDefault="003E1CA7" w:rsidP="003E1CA7">
            <w:pPr>
              <w:ind w:firstLine="360"/>
              <w:jc w:val="both"/>
            </w:pPr>
            <w:r>
              <w:t xml:space="preserve">сенокосы </w:t>
            </w:r>
            <w:r w:rsidR="00535E3D">
              <w:t>естественные (сено)</w:t>
            </w:r>
          </w:p>
        </w:tc>
        <w:tc>
          <w:tcPr>
            <w:tcW w:w="993" w:type="dxa"/>
            <w:shd w:val="clear" w:color="auto" w:fill="auto"/>
          </w:tcPr>
          <w:p w:rsidR="00535E3D" w:rsidRDefault="00977EC3" w:rsidP="00977EC3">
            <w:pPr>
              <w:jc w:val="center"/>
            </w:pPr>
            <w:r>
              <w:t>8,5</w:t>
            </w:r>
          </w:p>
        </w:tc>
        <w:tc>
          <w:tcPr>
            <w:tcW w:w="1170" w:type="dxa"/>
            <w:shd w:val="clear" w:color="auto" w:fill="auto"/>
          </w:tcPr>
          <w:p w:rsidR="00535E3D" w:rsidRPr="008A2909" w:rsidRDefault="00977EC3" w:rsidP="008544AE">
            <w:pPr>
              <w:jc w:val="center"/>
            </w:pPr>
            <w:r>
              <w:t>10</w:t>
            </w:r>
          </w:p>
        </w:tc>
        <w:tc>
          <w:tcPr>
            <w:tcW w:w="1631" w:type="dxa"/>
            <w:shd w:val="clear" w:color="auto" w:fill="auto"/>
          </w:tcPr>
          <w:p w:rsidR="00535E3D" w:rsidRPr="008A2909" w:rsidRDefault="00094F6F" w:rsidP="00DD6150">
            <w:pPr>
              <w:jc w:val="center"/>
            </w:pPr>
            <w:r>
              <w:t>-</w:t>
            </w:r>
            <w:r w:rsidR="00DD6150">
              <w:t>15</w:t>
            </w:r>
            <w:r>
              <w:t>%</w:t>
            </w:r>
          </w:p>
        </w:tc>
      </w:tr>
      <w:tr w:rsidR="00977EC3" w:rsidRPr="006E03C3" w:rsidTr="00A00FF4">
        <w:tc>
          <w:tcPr>
            <w:tcW w:w="6237" w:type="dxa"/>
          </w:tcPr>
          <w:p w:rsidR="008544AE" w:rsidRPr="006E03C3" w:rsidRDefault="008544AE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8544AE" w:rsidRPr="006E03C3" w:rsidRDefault="008544AE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8544AE" w:rsidP="008544AE">
            <w:pPr>
              <w:jc w:val="both"/>
            </w:pPr>
            <w:r w:rsidRPr="008A2909">
              <w:t xml:space="preserve">Валовой сбор,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535E3D">
            <w:pPr>
              <w:ind w:firstLine="360"/>
              <w:jc w:val="both"/>
            </w:pPr>
            <w:r>
              <w:t>з</w:t>
            </w:r>
            <w:r w:rsidR="00535E3D">
              <w:t>ерно (амбарный вес)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rPr>
                <w:lang w:val="en-US"/>
              </w:rPr>
              <w:t>1</w:t>
            </w:r>
            <w:r>
              <w:t> </w:t>
            </w:r>
            <w:r>
              <w:rPr>
                <w:lang w:val="en-US"/>
              </w:rPr>
              <w:t>7</w:t>
            </w:r>
            <w:r>
              <w:t>99</w:t>
            </w:r>
          </w:p>
        </w:tc>
        <w:tc>
          <w:tcPr>
            <w:tcW w:w="1170" w:type="dxa"/>
            <w:shd w:val="clear" w:color="auto" w:fill="auto"/>
          </w:tcPr>
          <w:p w:rsidR="008544AE" w:rsidRPr="00DD6150" w:rsidRDefault="00977EC3" w:rsidP="00DD6150">
            <w:pPr>
              <w:jc w:val="center"/>
            </w:pPr>
            <w:r>
              <w:t>2 994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3C3CCD">
            <w:pPr>
              <w:ind w:right="-35"/>
              <w:jc w:val="center"/>
            </w:pPr>
            <w:r>
              <w:t>-39,9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869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DD6150">
            <w:pPr>
              <w:jc w:val="center"/>
            </w:pPr>
            <w:r>
              <w:t>898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244191">
            <w:pPr>
              <w:ind w:right="-35"/>
              <w:jc w:val="center"/>
            </w:pPr>
            <w:r>
              <w:t>-3</w:t>
            </w:r>
            <w:r w:rsidR="00244191">
              <w:t>,2</w:t>
            </w:r>
            <w:r w:rsidR="00094F6F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3 119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1 634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244191" w:rsidP="00DD6150">
            <w:pPr>
              <w:jc w:val="center"/>
            </w:pPr>
            <w:r>
              <w:t>+</w:t>
            </w:r>
            <w:r w:rsidR="00DD6150">
              <w:t>90,9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8 076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13 259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A00FF4">
            <w:pPr>
              <w:jc w:val="center"/>
            </w:pPr>
            <w:r>
              <w:t>-3</w:t>
            </w:r>
            <w:r w:rsidR="00244191">
              <w:t>9</w:t>
            </w:r>
            <w:r>
              <w:t>,1</w:t>
            </w:r>
            <w:r w:rsidR="00094F6F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4"/>
              <w:jc w:val="both"/>
            </w:pPr>
            <w:r>
              <w:t>Себестоимость</w:t>
            </w:r>
            <w:r w:rsidR="003E1CA7">
              <w:t xml:space="preserve"> продукции</w:t>
            </w:r>
            <w:r>
              <w:t>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8544AE" w:rsidRPr="008A2909" w:rsidRDefault="008544AE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8544AE" w:rsidRDefault="006E03C3" w:rsidP="003E1CA7">
            <w:pPr>
              <w:ind w:firstLine="360"/>
              <w:jc w:val="both"/>
            </w:pPr>
            <w:r>
              <w:t>зерно</w:t>
            </w:r>
          </w:p>
        </w:tc>
        <w:tc>
          <w:tcPr>
            <w:tcW w:w="993" w:type="dxa"/>
            <w:shd w:val="clear" w:color="auto" w:fill="auto"/>
          </w:tcPr>
          <w:p w:rsidR="008544AE" w:rsidRPr="008A2909" w:rsidRDefault="00977EC3" w:rsidP="00977EC3">
            <w:pPr>
              <w:jc w:val="center"/>
            </w:pPr>
            <w:r>
              <w:t>12 239</w:t>
            </w:r>
          </w:p>
        </w:tc>
        <w:tc>
          <w:tcPr>
            <w:tcW w:w="1170" w:type="dxa"/>
            <w:shd w:val="clear" w:color="auto" w:fill="auto"/>
          </w:tcPr>
          <w:p w:rsidR="008544AE" w:rsidRPr="008A2909" w:rsidRDefault="00977EC3" w:rsidP="008544AE">
            <w:pPr>
              <w:jc w:val="center"/>
            </w:pPr>
            <w:r>
              <w:t>8 415</w:t>
            </w:r>
          </w:p>
        </w:tc>
        <w:tc>
          <w:tcPr>
            <w:tcW w:w="1631" w:type="dxa"/>
            <w:shd w:val="clear" w:color="auto" w:fill="auto"/>
          </w:tcPr>
          <w:p w:rsidR="008544AE" w:rsidRPr="008A2909" w:rsidRDefault="00DD6150" w:rsidP="00A00FF4">
            <w:pPr>
              <w:ind w:right="-35"/>
              <w:jc w:val="center"/>
            </w:pPr>
            <w:r>
              <w:t>+45,4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6E03C3" w:rsidRPr="003E1CA7" w:rsidRDefault="00955F52" w:rsidP="003E1CA7">
            <w:pPr>
              <w:ind w:firstLine="360"/>
              <w:jc w:val="both"/>
            </w:pPr>
            <w:r>
              <w:t>сено</w:t>
            </w:r>
          </w:p>
        </w:tc>
        <w:tc>
          <w:tcPr>
            <w:tcW w:w="993" w:type="dxa"/>
            <w:shd w:val="clear" w:color="auto" w:fill="auto"/>
          </w:tcPr>
          <w:p w:rsidR="006E03C3" w:rsidRPr="008A2909" w:rsidRDefault="00977EC3" w:rsidP="00977EC3">
            <w:pPr>
              <w:jc w:val="center"/>
            </w:pPr>
            <w:r>
              <w:t>2 544</w:t>
            </w:r>
          </w:p>
        </w:tc>
        <w:tc>
          <w:tcPr>
            <w:tcW w:w="1170" w:type="dxa"/>
            <w:shd w:val="clear" w:color="auto" w:fill="auto"/>
          </w:tcPr>
          <w:p w:rsidR="006E03C3" w:rsidRPr="008A2909" w:rsidRDefault="00977EC3" w:rsidP="00DD6150">
            <w:pPr>
              <w:jc w:val="center"/>
            </w:pPr>
            <w:r>
              <w:t>2 296</w:t>
            </w:r>
          </w:p>
        </w:tc>
        <w:tc>
          <w:tcPr>
            <w:tcW w:w="1631" w:type="dxa"/>
            <w:shd w:val="clear" w:color="auto" w:fill="auto"/>
          </w:tcPr>
          <w:p w:rsidR="006E03C3" w:rsidRPr="008A2909" w:rsidRDefault="00244191" w:rsidP="00DD6150">
            <w:pPr>
              <w:jc w:val="center"/>
            </w:pPr>
            <w:r>
              <w:t>+1</w:t>
            </w:r>
            <w:r w:rsidR="00DD6150">
              <w:t>0</w:t>
            </w:r>
            <w:r>
              <w:t>,</w:t>
            </w:r>
            <w:r w:rsidR="00DD6150">
              <w:t>8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сенаж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977EC3">
            <w:pPr>
              <w:jc w:val="center"/>
            </w:pPr>
            <w:r>
              <w:t>2 357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977EC3" w:rsidP="008544AE">
            <w:pPr>
              <w:jc w:val="center"/>
            </w:pPr>
            <w:r>
              <w:t>1 318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DD6150" w:rsidP="00DD6150">
            <w:pPr>
              <w:jc w:val="center"/>
            </w:pPr>
            <w:r>
              <w:t>+78</w:t>
            </w:r>
            <w:r w:rsidR="00244191">
              <w:t>,</w:t>
            </w:r>
            <w:r>
              <w:t>8</w:t>
            </w:r>
            <w:r w:rsidR="00244191"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8544AE">
            <w:pPr>
              <w:ind w:firstLine="360"/>
              <w:jc w:val="both"/>
            </w:pPr>
            <w:r>
              <w:t>силос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1 841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977EC3" w:rsidP="00DD6150">
            <w:pPr>
              <w:jc w:val="center"/>
            </w:pPr>
            <w:r>
              <w:t>1 530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A00FF4" w:rsidP="00DD6150">
            <w:pPr>
              <w:jc w:val="center"/>
            </w:pPr>
            <w:r>
              <w:t>+</w:t>
            </w:r>
            <w:r w:rsidR="00244191">
              <w:t>2</w:t>
            </w:r>
            <w:r w:rsidR="00DD6150">
              <w:t>0</w:t>
            </w:r>
            <w:r w:rsidR="00244191">
              <w:t>,</w:t>
            </w:r>
            <w:r w:rsidR="00DD6150">
              <w:t>3</w:t>
            </w:r>
            <w:r w:rsidR="00084743">
              <w:t>%</w:t>
            </w:r>
          </w:p>
        </w:tc>
      </w:tr>
      <w:tr w:rsidR="00977EC3" w:rsidRPr="00955F52" w:rsidTr="00A00FF4">
        <w:tc>
          <w:tcPr>
            <w:tcW w:w="6237" w:type="dxa"/>
          </w:tcPr>
          <w:p w:rsidR="00955F52" w:rsidRPr="00955F52" w:rsidRDefault="00955F52" w:rsidP="00955F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955F52" w:rsidRPr="00955F52" w:rsidRDefault="00955F52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Средняя цена реализации, руб./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  <w:tc>
          <w:tcPr>
            <w:tcW w:w="1631" w:type="dxa"/>
            <w:shd w:val="clear" w:color="auto" w:fill="auto"/>
          </w:tcPr>
          <w:p w:rsidR="00955F52" w:rsidRPr="008A2909" w:rsidRDefault="00955F52" w:rsidP="008544AE">
            <w:pPr>
              <w:jc w:val="center"/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фуражная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14 060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977EC3" w:rsidP="00DD6150">
            <w:pPr>
              <w:jc w:val="center"/>
            </w:pPr>
            <w:r>
              <w:t>12 000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094F6F" w:rsidP="00DD6150">
            <w:pPr>
              <w:jc w:val="center"/>
            </w:pPr>
            <w:r>
              <w:t>+</w:t>
            </w:r>
            <w:r w:rsidR="00DD6150">
              <w:t>17,2</w:t>
            </w:r>
            <w:r>
              <w:t>%</w:t>
            </w:r>
          </w:p>
        </w:tc>
      </w:tr>
      <w:tr w:rsidR="00977EC3" w:rsidRPr="008A2909" w:rsidTr="00A00FF4">
        <w:tc>
          <w:tcPr>
            <w:tcW w:w="6237" w:type="dxa"/>
          </w:tcPr>
          <w:p w:rsidR="00955F52" w:rsidRDefault="00E66925" w:rsidP="00955F52">
            <w:pPr>
              <w:ind w:firstLine="318"/>
              <w:jc w:val="both"/>
            </w:pPr>
            <w:r>
              <w:t>пшеница на семена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81309C">
            <w:pPr>
              <w:jc w:val="center"/>
            </w:pPr>
            <w:r>
              <w:t>14 060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977EC3" w:rsidP="00DD6150">
            <w:pPr>
              <w:jc w:val="center"/>
            </w:pPr>
            <w:r>
              <w:t>15 000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6420A3" w:rsidP="006420A3">
            <w:pPr>
              <w:jc w:val="center"/>
            </w:pPr>
            <w:r>
              <w:t>-</w:t>
            </w:r>
            <w:r w:rsidR="00244191">
              <w:t>6</w:t>
            </w:r>
            <w:r>
              <w:t>,3</w:t>
            </w:r>
            <w:r w:rsidR="00084743">
              <w:t>%</w:t>
            </w:r>
          </w:p>
        </w:tc>
      </w:tr>
      <w:tr w:rsidR="00977EC3" w:rsidRPr="002464C0" w:rsidTr="00A00FF4">
        <w:tc>
          <w:tcPr>
            <w:tcW w:w="6237" w:type="dxa"/>
          </w:tcPr>
          <w:p w:rsidR="002464C0" w:rsidRPr="002464C0" w:rsidRDefault="002464C0" w:rsidP="002464C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:rsidR="002464C0" w:rsidRPr="002464C0" w:rsidRDefault="002464C0" w:rsidP="008544AE">
            <w:pPr>
              <w:jc w:val="center"/>
              <w:rPr>
                <w:sz w:val="16"/>
                <w:szCs w:val="16"/>
              </w:rPr>
            </w:pPr>
          </w:p>
        </w:tc>
      </w:tr>
      <w:tr w:rsidR="00977EC3" w:rsidRPr="008A2909" w:rsidTr="00A00FF4">
        <w:tc>
          <w:tcPr>
            <w:tcW w:w="6237" w:type="dxa"/>
          </w:tcPr>
          <w:p w:rsidR="00955F52" w:rsidRDefault="00955F52" w:rsidP="00955F52">
            <w:pPr>
              <w:jc w:val="both"/>
            </w:pPr>
            <w:r>
              <w:t>Рентабельность</w:t>
            </w:r>
            <w:r w:rsidR="00E66925">
              <w:t xml:space="preserve"> </w:t>
            </w:r>
            <w:r w:rsidR="00C128B5">
              <w:t xml:space="preserve">отрасли </w:t>
            </w:r>
            <w:r w:rsidR="00E66925">
              <w:t>растениеводства</w:t>
            </w:r>
            <w:r>
              <w:t>, %</w:t>
            </w:r>
          </w:p>
        </w:tc>
        <w:tc>
          <w:tcPr>
            <w:tcW w:w="993" w:type="dxa"/>
            <w:shd w:val="clear" w:color="auto" w:fill="auto"/>
          </w:tcPr>
          <w:p w:rsidR="00955F52" w:rsidRPr="008A2909" w:rsidRDefault="00977EC3" w:rsidP="00977EC3">
            <w:pPr>
              <w:jc w:val="center"/>
            </w:pPr>
            <w:r>
              <w:t>15,7</w:t>
            </w:r>
          </w:p>
        </w:tc>
        <w:tc>
          <w:tcPr>
            <w:tcW w:w="1170" w:type="dxa"/>
            <w:shd w:val="clear" w:color="auto" w:fill="auto"/>
          </w:tcPr>
          <w:p w:rsidR="00955F52" w:rsidRPr="008A2909" w:rsidRDefault="00977EC3" w:rsidP="008544AE">
            <w:pPr>
              <w:jc w:val="center"/>
            </w:pPr>
            <w:r>
              <w:t>39</w:t>
            </w:r>
          </w:p>
        </w:tc>
        <w:tc>
          <w:tcPr>
            <w:tcW w:w="1631" w:type="dxa"/>
            <w:shd w:val="clear" w:color="auto" w:fill="auto"/>
          </w:tcPr>
          <w:p w:rsidR="00955F52" w:rsidRPr="008A2909" w:rsidRDefault="006420A3" w:rsidP="006420A3">
            <w:pPr>
              <w:jc w:val="center"/>
            </w:pPr>
            <w:r>
              <w:t>в 2,5 раза</w:t>
            </w:r>
          </w:p>
        </w:tc>
      </w:tr>
      <w:tr w:rsidR="00977EC3" w:rsidRPr="008A2909" w:rsidTr="00A00FF4">
        <w:tc>
          <w:tcPr>
            <w:tcW w:w="6237" w:type="dxa"/>
          </w:tcPr>
          <w:p w:rsidR="00C128B5" w:rsidRDefault="00C128B5" w:rsidP="00C128B5">
            <w:pPr>
              <w:jc w:val="both"/>
            </w:pPr>
            <w:r>
              <w:t>Доля продукции растениеводства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C128B5" w:rsidRDefault="00977EC3" w:rsidP="00977EC3">
            <w:pPr>
              <w:jc w:val="center"/>
            </w:pPr>
            <w:r>
              <w:t>2,3</w:t>
            </w:r>
          </w:p>
        </w:tc>
        <w:tc>
          <w:tcPr>
            <w:tcW w:w="1170" w:type="dxa"/>
            <w:shd w:val="clear" w:color="auto" w:fill="auto"/>
          </w:tcPr>
          <w:p w:rsidR="00C128B5" w:rsidRPr="008A2909" w:rsidRDefault="00977EC3" w:rsidP="00684BC9">
            <w:pPr>
              <w:jc w:val="center"/>
            </w:pPr>
            <w:r>
              <w:t>17</w:t>
            </w:r>
          </w:p>
        </w:tc>
        <w:tc>
          <w:tcPr>
            <w:tcW w:w="1631" w:type="dxa"/>
            <w:shd w:val="clear" w:color="auto" w:fill="auto"/>
          </w:tcPr>
          <w:p w:rsidR="00C128B5" w:rsidRPr="008A2909" w:rsidRDefault="006420A3" w:rsidP="006420A3">
            <w:pPr>
              <w:jc w:val="center"/>
            </w:pPr>
            <w:r>
              <w:t>в 7,4 раза</w:t>
            </w:r>
          </w:p>
        </w:tc>
      </w:tr>
    </w:tbl>
    <w:p w:rsidR="00955F52" w:rsidRDefault="00955F52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>Предприятие произвело более 35% всего произведенного в Малоярославецком районе зерна</w:t>
      </w:r>
      <w:r w:rsidR="00313C15">
        <w:t>,</w:t>
      </w:r>
      <w:r>
        <w:t xml:space="preserve"> </w:t>
      </w:r>
      <w:r w:rsidR="00084743">
        <w:t xml:space="preserve">около </w:t>
      </w:r>
      <w:r w:rsidR="006420A3">
        <w:t>1</w:t>
      </w:r>
      <w:r>
        <w:t>% всего произведенного зерна Калужской области</w:t>
      </w:r>
      <w:r w:rsidR="00313C15">
        <w:t xml:space="preserve"> и обеспечило собственную потребность в грубых и сочных кормах</w:t>
      </w:r>
      <w:r>
        <w:t>.</w:t>
      </w:r>
    </w:p>
    <w:p w:rsidR="00AE7F05" w:rsidRDefault="00AE7F05" w:rsidP="00DB6E48">
      <w:pPr>
        <w:autoSpaceDE w:val="0"/>
        <w:autoSpaceDN w:val="0"/>
        <w:adjustRightInd w:val="0"/>
        <w:jc w:val="both"/>
      </w:pPr>
      <w:r>
        <w:tab/>
        <w:t xml:space="preserve">Более </w:t>
      </w:r>
      <w:r w:rsidR="006420A3">
        <w:t>47</w:t>
      </w:r>
      <w:r>
        <w:t xml:space="preserve">% в структуре себестоимости зерновых </w:t>
      </w:r>
      <w:r w:rsidR="00C128B5">
        <w:t xml:space="preserve">и около </w:t>
      </w:r>
      <w:r w:rsidR="006420A3">
        <w:t>21</w:t>
      </w:r>
      <w:r w:rsidR="00C128B5">
        <w:t xml:space="preserve">% в структуре себестоимости кормов </w:t>
      </w:r>
      <w:r>
        <w:t xml:space="preserve">составляют затраты на </w:t>
      </w:r>
      <w:r w:rsidR="00C128B5">
        <w:t xml:space="preserve">мин. удобрения, ГСМ, </w:t>
      </w:r>
      <w:r>
        <w:t>семена</w:t>
      </w:r>
      <w:r w:rsidR="00C128B5">
        <w:t xml:space="preserve"> и СЗР.</w:t>
      </w:r>
    </w:p>
    <w:p w:rsidR="00AE7F05" w:rsidRDefault="00AE7F05" w:rsidP="00DB6E48">
      <w:pPr>
        <w:autoSpaceDE w:val="0"/>
        <w:autoSpaceDN w:val="0"/>
        <w:adjustRightInd w:val="0"/>
        <w:jc w:val="both"/>
        <w:rPr>
          <w:u w:val="single"/>
        </w:rPr>
      </w:pPr>
    </w:p>
    <w:p w:rsidR="00F97452" w:rsidRDefault="00F97452" w:rsidP="00F97452">
      <w:pPr>
        <w:autoSpaceDE w:val="0"/>
        <w:autoSpaceDN w:val="0"/>
        <w:adjustRightInd w:val="0"/>
        <w:ind w:right="-286"/>
        <w:jc w:val="both"/>
        <w:rPr>
          <w:u w:val="single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A2909">
        <w:rPr>
          <w:b/>
          <w:bCs/>
        </w:rPr>
        <w:t>201</w:t>
      </w:r>
      <w:r w:rsidR="000A0D63">
        <w:rPr>
          <w:b/>
          <w:bCs/>
        </w:rPr>
        <w:t>8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    </w:t>
      </w:r>
      <w:r w:rsidRPr="008A2909">
        <w:rPr>
          <w:b/>
          <w:bCs/>
        </w:rPr>
        <w:t>201</w:t>
      </w:r>
      <w:r w:rsidR="000A0D63">
        <w:rPr>
          <w:b/>
          <w:bCs/>
        </w:rPr>
        <w:t>7</w:t>
      </w:r>
      <w:r w:rsidRPr="008A2909">
        <w:rPr>
          <w:b/>
          <w:bCs/>
        </w:rPr>
        <w:t xml:space="preserve"> г.</w:t>
      </w:r>
      <w:r>
        <w:rPr>
          <w:b/>
          <w:bCs/>
        </w:rPr>
        <w:t xml:space="preserve">  201</w:t>
      </w:r>
      <w:r w:rsidR="006420A3">
        <w:rPr>
          <w:b/>
          <w:bCs/>
        </w:rPr>
        <w:t>8</w:t>
      </w:r>
      <w:r>
        <w:rPr>
          <w:b/>
          <w:bCs/>
        </w:rPr>
        <w:t>г. к 201</w:t>
      </w:r>
      <w:r w:rsidR="006420A3">
        <w:rPr>
          <w:b/>
          <w:bCs/>
        </w:rPr>
        <w:t>7</w:t>
      </w:r>
      <w:r>
        <w:rPr>
          <w:b/>
          <w:bCs/>
        </w:rPr>
        <w:t xml:space="preserve"> г.</w:t>
      </w:r>
    </w:p>
    <w:p w:rsidR="00960E09" w:rsidRPr="00960E09" w:rsidRDefault="00960E09" w:rsidP="00960E09">
      <w:pPr>
        <w:ind w:firstLine="709"/>
        <w:jc w:val="both"/>
        <w:rPr>
          <w:u w:val="single"/>
        </w:rPr>
      </w:pPr>
      <w:r w:rsidRPr="00960E09">
        <w:rPr>
          <w:u w:val="single"/>
        </w:rPr>
        <w:t>Животноводство.</w:t>
      </w:r>
    </w:p>
    <w:tbl>
      <w:tblPr>
        <w:tblW w:w="9571" w:type="dxa"/>
        <w:tblLook w:val="01E0" w:firstRow="1" w:lastRow="1" w:firstColumn="1" w:lastColumn="1" w:noHBand="0" w:noVBand="0"/>
      </w:tblPr>
      <w:tblGrid>
        <w:gridCol w:w="6237"/>
        <w:gridCol w:w="993"/>
        <w:gridCol w:w="1170"/>
        <w:gridCol w:w="1171"/>
      </w:tblGrid>
      <w:tr w:rsidR="0054091B" w:rsidRPr="00344D43" w:rsidTr="004E4A52">
        <w:tc>
          <w:tcPr>
            <w:tcW w:w="6237" w:type="dxa"/>
          </w:tcPr>
          <w:p w:rsidR="00F97452" w:rsidRPr="008A2909" w:rsidRDefault="00344D43" w:rsidP="004E4A52">
            <w:pPr>
              <w:jc w:val="both"/>
            </w:pPr>
            <w:r>
              <w:t>Поголовье КРС на конец года, гол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DE6315" w:rsidP="00DE6315">
            <w:pPr>
              <w:jc w:val="center"/>
            </w:pPr>
            <w:r>
              <w:t>1 529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DE6315" w:rsidP="006420A3">
            <w:pPr>
              <w:jc w:val="center"/>
            </w:pPr>
            <w:r>
              <w:t>1 507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6420A3" w:rsidP="00A00FF4">
            <w:pPr>
              <w:jc w:val="center"/>
            </w:pPr>
            <w:r>
              <w:t>+22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коровы</w:t>
            </w:r>
          </w:p>
        </w:tc>
        <w:tc>
          <w:tcPr>
            <w:tcW w:w="993" w:type="dxa"/>
            <w:shd w:val="clear" w:color="auto" w:fill="auto"/>
          </w:tcPr>
          <w:p w:rsidR="00344D43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нетели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DE6315">
            <w:pPr>
              <w:jc w:val="center"/>
            </w:pPr>
            <w:r>
              <w:t>145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DE6315" w:rsidP="006420A3">
            <w:pPr>
              <w:jc w:val="center"/>
            </w:pPr>
            <w:r>
              <w:t>136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6420A3">
            <w:pPr>
              <w:jc w:val="center"/>
            </w:pPr>
            <w:r>
              <w:t>+</w:t>
            </w:r>
            <w:r w:rsidR="006420A3">
              <w:t>9</w:t>
            </w: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344D43">
            <w:pPr>
              <w:ind w:firstLine="318"/>
              <w:jc w:val="both"/>
            </w:pPr>
            <w:r>
              <w:t>телки старше 2-х лет</w:t>
            </w:r>
          </w:p>
        </w:tc>
        <w:tc>
          <w:tcPr>
            <w:tcW w:w="993" w:type="dxa"/>
            <w:shd w:val="clear" w:color="auto" w:fill="auto"/>
          </w:tcPr>
          <w:p w:rsidR="00344D43" w:rsidRDefault="00244191" w:rsidP="00DE6315">
            <w:pPr>
              <w:jc w:val="center"/>
            </w:pPr>
            <w:r>
              <w:t>2</w:t>
            </w:r>
            <w:r w:rsidR="00DE6315">
              <w:t>2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6420A3" w:rsidP="00DE6315">
            <w:pPr>
              <w:jc w:val="center"/>
            </w:pPr>
            <w:r>
              <w:t>2</w:t>
            </w:r>
            <w:r w:rsidR="00DE6315">
              <w:t>7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6420A3" w:rsidP="006420A3">
            <w:pPr>
              <w:jc w:val="center"/>
            </w:pPr>
            <w:r>
              <w:t>-5</w:t>
            </w:r>
          </w:p>
        </w:tc>
      </w:tr>
      <w:tr w:rsidR="0054091B" w:rsidRPr="0030677A" w:rsidTr="004E4A52">
        <w:tc>
          <w:tcPr>
            <w:tcW w:w="6237" w:type="dxa"/>
          </w:tcPr>
          <w:p w:rsidR="00344D43" w:rsidRPr="0030677A" w:rsidRDefault="00344D43" w:rsidP="00344D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44D43" w:rsidRPr="0030677A" w:rsidRDefault="00344D43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344D43" w:rsidTr="004E4A52">
        <w:tc>
          <w:tcPr>
            <w:tcW w:w="6237" w:type="dxa"/>
          </w:tcPr>
          <w:p w:rsidR="00344D43" w:rsidRDefault="00344D43" w:rsidP="004E4A52">
            <w:pPr>
              <w:jc w:val="both"/>
            </w:pPr>
            <w:r>
              <w:t>Среднегодовое поголовье</w:t>
            </w:r>
            <w:r w:rsidR="006B1DE9">
              <w:t xml:space="preserve"> КРС</w:t>
            </w:r>
            <w:r>
              <w:t>, гол</w:t>
            </w:r>
          </w:p>
        </w:tc>
        <w:tc>
          <w:tcPr>
            <w:tcW w:w="993" w:type="dxa"/>
            <w:shd w:val="clear" w:color="auto" w:fill="auto"/>
          </w:tcPr>
          <w:p w:rsidR="00344D43" w:rsidRDefault="00DE6315" w:rsidP="00DE6315">
            <w:pPr>
              <w:jc w:val="center"/>
            </w:pPr>
            <w:r>
              <w:t>1 535</w:t>
            </w:r>
          </w:p>
        </w:tc>
        <w:tc>
          <w:tcPr>
            <w:tcW w:w="1170" w:type="dxa"/>
            <w:shd w:val="clear" w:color="auto" w:fill="auto"/>
          </w:tcPr>
          <w:p w:rsidR="00344D43" w:rsidRPr="008A2909" w:rsidRDefault="00DE6315" w:rsidP="006420A3">
            <w:pPr>
              <w:jc w:val="center"/>
            </w:pPr>
            <w:r>
              <w:t>1 495</w:t>
            </w:r>
          </w:p>
        </w:tc>
        <w:tc>
          <w:tcPr>
            <w:tcW w:w="1171" w:type="dxa"/>
            <w:shd w:val="clear" w:color="auto" w:fill="auto"/>
          </w:tcPr>
          <w:p w:rsidR="00344D43" w:rsidRPr="008A2909" w:rsidRDefault="00244191" w:rsidP="006420A3">
            <w:pPr>
              <w:jc w:val="center"/>
            </w:pPr>
            <w:r>
              <w:t>+</w:t>
            </w:r>
            <w:r w:rsidR="006420A3">
              <w:t>40</w:t>
            </w:r>
          </w:p>
        </w:tc>
      </w:tr>
      <w:tr w:rsidR="0054091B" w:rsidRPr="008A2909" w:rsidTr="004E4A52">
        <w:tc>
          <w:tcPr>
            <w:tcW w:w="6237" w:type="dxa"/>
          </w:tcPr>
          <w:p w:rsidR="00F97452" w:rsidRPr="008A2909" w:rsidRDefault="00344D43" w:rsidP="004E4A52">
            <w:pPr>
              <w:ind w:firstLine="360"/>
              <w:jc w:val="both"/>
            </w:pPr>
            <w:r>
              <w:lastRenderedPageBreak/>
              <w:t xml:space="preserve">в </w:t>
            </w:r>
            <w:proofErr w:type="spellStart"/>
            <w:r>
              <w:t>т.ч</w:t>
            </w:r>
            <w:proofErr w:type="spellEnd"/>
            <w:r>
              <w:t>. коров</w:t>
            </w:r>
            <w:r w:rsidR="004E4A52">
              <w:t>ы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344D43" w:rsidP="004E4A52">
            <w:pPr>
              <w:jc w:val="center"/>
            </w:pPr>
            <w:r>
              <w:t>720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4E4A52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BA0495" w:rsidP="004E4A52">
            <w:pPr>
              <w:ind w:firstLine="360"/>
              <w:jc w:val="both"/>
            </w:pPr>
            <w:r>
              <w:t>М</w:t>
            </w:r>
            <w:r w:rsidR="00C5299C">
              <w:t>олодняк</w:t>
            </w:r>
          </w:p>
        </w:tc>
        <w:tc>
          <w:tcPr>
            <w:tcW w:w="993" w:type="dxa"/>
            <w:shd w:val="clear" w:color="auto" w:fill="auto"/>
          </w:tcPr>
          <w:p w:rsidR="00C5299C" w:rsidRPr="0054091B" w:rsidRDefault="00DE6315" w:rsidP="00DE6315">
            <w:pPr>
              <w:jc w:val="center"/>
              <w:rPr>
                <w:lang w:val="en-US"/>
              </w:rPr>
            </w:pPr>
            <w:r>
              <w:t>815</w:t>
            </w:r>
          </w:p>
        </w:tc>
        <w:tc>
          <w:tcPr>
            <w:tcW w:w="1170" w:type="dxa"/>
            <w:shd w:val="clear" w:color="auto" w:fill="auto"/>
          </w:tcPr>
          <w:p w:rsidR="00C5299C" w:rsidRDefault="00DE6315" w:rsidP="004E4A52">
            <w:pPr>
              <w:jc w:val="center"/>
            </w:pPr>
            <w:r>
              <w:t>775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6420A3">
            <w:pPr>
              <w:jc w:val="center"/>
            </w:pPr>
            <w:r>
              <w:t>+</w:t>
            </w:r>
            <w:r w:rsidR="006420A3">
              <w:t>40</w:t>
            </w:r>
          </w:p>
        </w:tc>
      </w:tr>
      <w:tr w:rsidR="0054091B" w:rsidRPr="006B1DE9" w:rsidTr="004E4A52">
        <w:tc>
          <w:tcPr>
            <w:tcW w:w="6237" w:type="dxa"/>
          </w:tcPr>
          <w:p w:rsidR="00F97452" w:rsidRPr="006B1DE9" w:rsidRDefault="00F97452" w:rsidP="00344D43">
            <w:pPr>
              <w:ind w:firstLine="357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F97452" w:rsidRPr="006B1DE9" w:rsidRDefault="00F97452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F97452" w:rsidRPr="008A2909" w:rsidRDefault="0030677A" w:rsidP="006B1DE9">
            <w:pPr>
              <w:jc w:val="both"/>
            </w:pPr>
            <w:r>
              <w:t>Удой на одну фуражную корову</w:t>
            </w:r>
            <w:r w:rsidR="004E4A52">
              <w:t>,</w:t>
            </w:r>
            <w:r>
              <w:t xml:space="preserve"> кг</w:t>
            </w:r>
            <w:r w:rsidR="006B1DE9">
              <w:t>/год</w:t>
            </w:r>
          </w:p>
        </w:tc>
        <w:tc>
          <w:tcPr>
            <w:tcW w:w="993" w:type="dxa"/>
            <w:shd w:val="clear" w:color="auto" w:fill="auto"/>
          </w:tcPr>
          <w:p w:rsidR="00F97452" w:rsidRPr="008A2909" w:rsidRDefault="0054091B" w:rsidP="0054091B">
            <w:pPr>
              <w:jc w:val="center"/>
            </w:pPr>
            <w:r>
              <w:t>8 390</w:t>
            </w:r>
          </w:p>
        </w:tc>
        <w:tc>
          <w:tcPr>
            <w:tcW w:w="1170" w:type="dxa"/>
            <w:shd w:val="clear" w:color="auto" w:fill="auto"/>
          </w:tcPr>
          <w:p w:rsidR="00F97452" w:rsidRPr="008A2909" w:rsidRDefault="0054091B" w:rsidP="004E4A52">
            <w:pPr>
              <w:jc w:val="center"/>
            </w:pPr>
            <w:r>
              <w:t>6 742</w:t>
            </w:r>
          </w:p>
        </w:tc>
        <w:tc>
          <w:tcPr>
            <w:tcW w:w="1171" w:type="dxa"/>
            <w:shd w:val="clear" w:color="auto" w:fill="auto"/>
          </w:tcPr>
          <w:p w:rsidR="00F97452" w:rsidRPr="008A2909" w:rsidRDefault="002F1598" w:rsidP="006420A3">
            <w:pPr>
              <w:jc w:val="center"/>
            </w:pPr>
            <w:r>
              <w:t>+</w:t>
            </w:r>
            <w:r w:rsidR="006420A3">
              <w:t>24</w:t>
            </w:r>
            <w:r>
              <w:t>,</w:t>
            </w:r>
            <w:r w:rsidR="006420A3">
              <w:t>4</w:t>
            </w:r>
            <w:r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2F1598">
            <w:pPr>
              <w:jc w:val="both"/>
            </w:pPr>
            <w:r>
              <w:t xml:space="preserve">Получено телят </w:t>
            </w:r>
            <w:r w:rsidR="002F1598">
              <w:t>на</w:t>
            </w:r>
            <w:r>
              <w:t xml:space="preserve"> 100 </w:t>
            </w:r>
            <w:r w:rsidR="002F1598">
              <w:t>коров</w:t>
            </w:r>
            <w:r w:rsidR="002C34FD">
              <w:t xml:space="preserve"> и нетелей</w:t>
            </w:r>
            <w:r w:rsidR="002F1598">
              <w:t>, гол</w:t>
            </w:r>
          </w:p>
        </w:tc>
        <w:tc>
          <w:tcPr>
            <w:tcW w:w="993" w:type="dxa"/>
            <w:shd w:val="clear" w:color="auto" w:fill="auto"/>
          </w:tcPr>
          <w:p w:rsidR="0030677A" w:rsidRDefault="0054091B" w:rsidP="0054091B">
            <w:pPr>
              <w:jc w:val="center"/>
            </w:pPr>
            <w:r>
              <w:t>89,8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54091B" w:rsidP="004E4A52">
            <w:pPr>
              <w:jc w:val="center"/>
            </w:pPr>
            <w:r>
              <w:t>98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244191" w:rsidP="006420A3">
            <w:pPr>
              <w:jc w:val="center"/>
            </w:pPr>
            <w:r>
              <w:t>-</w:t>
            </w:r>
            <w:r w:rsidR="006420A3">
              <w:t>8,4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Pr="00C5299C" w:rsidRDefault="006B1DE9" w:rsidP="0030677A">
            <w:pPr>
              <w:jc w:val="both"/>
            </w:pPr>
            <w:r>
              <w:t>Ввод нетелей в основное стадо, %</w:t>
            </w:r>
          </w:p>
        </w:tc>
        <w:tc>
          <w:tcPr>
            <w:tcW w:w="993" w:type="dxa"/>
            <w:shd w:val="clear" w:color="auto" w:fill="auto"/>
          </w:tcPr>
          <w:p w:rsidR="00C5299C" w:rsidRDefault="00244191" w:rsidP="004E4A52">
            <w:pPr>
              <w:jc w:val="center"/>
            </w:pPr>
            <w:r>
              <w:t>36</w:t>
            </w:r>
          </w:p>
        </w:tc>
        <w:tc>
          <w:tcPr>
            <w:tcW w:w="1170" w:type="dxa"/>
            <w:shd w:val="clear" w:color="auto" w:fill="auto"/>
          </w:tcPr>
          <w:p w:rsidR="00C5299C" w:rsidRPr="008A2909" w:rsidRDefault="006420A3" w:rsidP="004E4A52">
            <w:pPr>
              <w:jc w:val="center"/>
            </w:pPr>
            <w:r>
              <w:t>36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244191" w:rsidP="006420A3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6B1DE9" w:rsidP="0030677A">
            <w:pPr>
              <w:jc w:val="both"/>
            </w:pPr>
            <w:r>
              <w:t>Среднесуточный привес молодняка, гр.</w:t>
            </w:r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561</w:t>
            </w:r>
          </w:p>
        </w:tc>
        <w:tc>
          <w:tcPr>
            <w:tcW w:w="1170" w:type="dxa"/>
            <w:shd w:val="clear" w:color="auto" w:fill="auto"/>
          </w:tcPr>
          <w:p w:rsidR="006B1DE9" w:rsidRPr="008A2909" w:rsidRDefault="0054091B" w:rsidP="006420A3">
            <w:pPr>
              <w:jc w:val="center"/>
            </w:pPr>
            <w:r>
              <w:t>543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6420A3" w:rsidP="006420A3">
            <w:pPr>
              <w:jc w:val="center"/>
            </w:pPr>
            <w:r>
              <w:t>+3</w:t>
            </w:r>
            <w:r w:rsidR="00244191">
              <w:t>,</w:t>
            </w:r>
            <w:r>
              <w:t>3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дойного стада,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528</w:t>
            </w:r>
          </w:p>
        </w:tc>
        <w:tc>
          <w:tcPr>
            <w:tcW w:w="1170" w:type="dxa"/>
            <w:shd w:val="clear" w:color="auto" w:fill="auto"/>
          </w:tcPr>
          <w:p w:rsidR="00743B9F" w:rsidRDefault="0054091B" w:rsidP="002F1598">
            <w:pPr>
              <w:jc w:val="center"/>
            </w:pPr>
            <w:r>
              <w:t>455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A00FF4" w:rsidP="00244191">
            <w:pPr>
              <w:jc w:val="center"/>
            </w:pPr>
            <w:r>
              <w:t>+</w:t>
            </w:r>
            <w:r w:rsidR="006420A3">
              <w:t>16</w:t>
            </w:r>
            <w:r w:rsidR="002F1598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Pr="0054091B" w:rsidRDefault="00743B9F" w:rsidP="0030677A">
            <w:pPr>
              <w:jc w:val="both"/>
            </w:pPr>
            <w:r>
              <w:t>Стоимость рациона дойного стада, руб./день</w:t>
            </w:r>
            <w:r w:rsidR="0054091B" w:rsidRPr="0054091B">
              <w:t>*</w:t>
            </w:r>
            <w:r w:rsidR="0054091B">
              <w:t>гол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236</w:t>
            </w:r>
          </w:p>
        </w:tc>
        <w:tc>
          <w:tcPr>
            <w:tcW w:w="1170" w:type="dxa"/>
            <w:shd w:val="clear" w:color="auto" w:fill="auto"/>
          </w:tcPr>
          <w:p w:rsidR="00743B9F" w:rsidRDefault="0054091B" w:rsidP="006420A3">
            <w:pPr>
              <w:jc w:val="center"/>
            </w:pPr>
            <w:r>
              <w:t>168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6420A3" w:rsidP="00A00FF4">
            <w:pPr>
              <w:jc w:val="center"/>
            </w:pPr>
            <w:r>
              <w:t>+40,5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 xml:space="preserve">Стоимость </w:t>
            </w:r>
            <w:proofErr w:type="spellStart"/>
            <w:r>
              <w:t>кормо</w:t>
            </w:r>
            <w:proofErr w:type="spellEnd"/>
            <w:r>
              <w:t>-дня молодняка, руб.</w:t>
            </w:r>
          </w:p>
        </w:tc>
        <w:tc>
          <w:tcPr>
            <w:tcW w:w="993" w:type="dxa"/>
            <w:shd w:val="clear" w:color="auto" w:fill="auto"/>
          </w:tcPr>
          <w:p w:rsidR="00743B9F" w:rsidRDefault="002F1598" w:rsidP="00244191">
            <w:pPr>
              <w:jc w:val="center"/>
            </w:pPr>
            <w:r>
              <w:t>15</w:t>
            </w:r>
            <w:r w:rsidR="00244191">
              <w:t>2</w:t>
            </w:r>
          </w:p>
        </w:tc>
        <w:tc>
          <w:tcPr>
            <w:tcW w:w="1170" w:type="dxa"/>
            <w:shd w:val="clear" w:color="auto" w:fill="auto"/>
          </w:tcPr>
          <w:p w:rsidR="00743B9F" w:rsidRDefault="0020444F" w:rsidP="006420A3">
            <w:pPr>
              <w:jc w:val="center"/>
            </w:pPr>
            <w:r>
              <w:t>1</w:t>
            </w:r>
            <w:r w:rsidR="006420A3">
              <w:t>52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6420A3" w:rsidP="00244191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743B9F" w:rsidRDefault="00743B9F" w:rsidP="0030677A">
            <w:pPr>
              <w:jc w:val="both"/>
            </w:pPr>
            <w:r>
              <w:t>Стоимость рациона молодняка, руб./день</w:t>
            </w:r>
            <w:r w:rsidR="0054091B">
              <w:t>*гол</w:t>
            </w:r>
          </w:p>
        </w:tc>
        <w:tc>
          <w:tcPr>
            <w:tcW w:w="993" w:type="dxa"/>
            <w:shd w:val="clear" w:color="auto" w:fill="auto"/>
          </w:tcPr>
          <w:p w:rsidR="00743B9F" w:rsidRDefault="0054091B" w:rsidP="0054091B">
            <w:pPr>
              <w:jc w:val="center"/>
            </w:pPr>
            <w:r>
              <w:t>71</w:t>
            </w:r>
          </w:p>
        </w:tc>
        <w:tc>
          <w:tcPr>
            <w:tcW w:w="1170" w:type="dxa"/>
            <w:shd w:val="clear" w:color="auto" w:fill="auto"/>
          </w:tcPr>
          <w:p w:rsidR="00743B9F" w:rsidRDefault="0054091B" w:rsidP="006420A3">
            <w:pPr>
              <w:jc w:val="center"/>
            </w:pPr>
            <w:r>
              <w:t>62</w:t>
            </w:r>
          </w:p>
        </w:tc>
        <w:tc>
          <w:tcPr>
            <w:tcW w:w="1171" w:type="dxa"/>
            <w:shd w:val="clear" w:color="auto" w:fill="auto"/>
          </w:tcPr>
          <w:p w:rsidR="00743B9F" w:rsidRPr="008A2909" w:rsidRDefault="006420A3" w:rsidP="006420A3">
            <w:pPr>
              <w:jc w:val="center"/>
            </w:pPr>
            <w:r>
              <w:t>+</w:t>
            </w:r>
            <w:r w:rsidR="00244191">
              <w:t>1</w:t>
            </w:r>
            <w:r>
              <w:t>4</w:t>
            </w:r>
            <w:r w:rsidR="00244191">
              <w:t>,</w:t>
            </w:r>
            <w:r>
              <w:t>5</w:t>
            </w:r>
            <w:r w:rsidR="002B36C1">
              <w:t>%</w:t>
            </w:r>
          </w:p>
        </w:tc>
      </w:tr>
      <w:tr w:rsidR="0054091B" w:rsidRPr="006B1DE9" w:rsidTr="004E4A52">
        <w:tc>
          <w:tcPr>
            <w:tcW w:w="6237" w:type="dxa"/>
          </w:tcPr>
          <w:p w:rsidR="0030677A" w:rsidRPr="006B1DE9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6B1DE9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jc w:val="both"/>
            </w:pPr>
            <w:r w:rsidRPr="008A2909">
              <w:t xml:space="preserve">Валовой надой, </w:t>
            </w:r>
            <w:proofErr w:type="spellStart"/>
            <w:r w:rsidRPr="008A2909"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0677A" w:rsidRPr="0054091B" w:rsidRDefault="0054091B" w:rsidP="0054091B">
            <w:pPr>
              <w:jc w:val="center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 </w:t>
            </w:r>
            <w:r>
              <w:t>041</w:t>
            </w:r>
          </w:p>
        </w:tc>
        <w:tc>
          <w:tcPr>
            <w:tcW w:w="1170" w:type="dxa"/>
            <w:shd w:val="clear" w:color="auto" w:fill="auto"/>
          </w:tcPr>
          <w:p w:rsidR="0030677A" w:rsidRPr="008A2909" w:rsidRDefault="0054091B" w:rsidP="004E4A52">
            <w:pPr>
              <w:jc w:val="center"/>
            </w:pPr>
            <w:r>
              <w:t>4 854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244191" w:rsidP="006420A3">
            <w:pPr>
              <w:jc w:val="center"/>
            </w:pPr>
            <w:r>
              <w:t>+</w:t>
            </w:r>
            <w:r w:rsidR="006420A3">
              <w:t>24</w:t>
            </w:r>
            <w:r>
              <w:t>,</w:t>
            </w:r>
            <w:r w:rsidR="006420A3">
              <w:t>5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Pr="008A2909" w:rsidRDefault="006B1DE9" w:rsidP="0030677A">
            <w:pPr>
              <w:jc w:val="both"/>
            </w:pPr>
            <w:r>
              <w:t>Приплод, гол</w:t>
            </w:r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764</w:t>
            </w:r>
          </w:p>
        </w:tc>
        <w:tc>
          <w:tcPr>
            <w:tcW w:w="1170" w:type="dxa"/>
            <w:shd w:val="clear" w:color="auto" w:fill="auto"/>
          </w:tcPr>
          <w:p w:rsidR="006B1DE9" w:rsidRDefault="0054091B" w:rsidP="006420A3">
            <w:pPr>
              <w:jc w:val="center"/>
            </w:pPr>
            <w:r>
              <w:t>706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6420A3" w:rsidP="006420A3">
            <w:pPr>
              <w:jc w:val="center"/>
            </w:pPr>
            <w:r>
              <w:t>+8,2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6B1DE9" w:rsidRDefault="004E4A52" w:rsidP="0030677A">
            <w:pPr>
              <w:jc w:val="both"/>
            </w:pPr>
            <w:r>
              <w:t xml:space="preserve">Всего выращено скота в живой массе, </w:t>
            </w:r>
            <w:proofErr w:type="spellStart"/>
            <w:r>
              <w:t>тн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6B1DE9" w:rsidRDefault="0054091B" w:rsidP="0054091B">
            <w:pPr>
              <w:jc w:val="center"/>
            </w:pPr>
            <w:r>
              <w:t>157,5</w:t>
            </w:r>
          </w:p>
        </w:tc>
        <w:tc>
          <w:tcPr>
            <w:tcW w:w="1170" w:type="dxa"/>
            <w:shd w:val="clear" w:color="auto" w:fill="auto"/>
          </w:tcPr>
          <w:p w:rsidR="006B1DE9" w:rsidRDefault="0054091B" w:rsidP="004E4A52">
            <w:pPr>
              <w:jc w:val="center"/>
            </w:pPr>
            <w:r>
              <w:t>161,7</w:t>
            </w:r>
          </w:p>
        </w:tc>
        <w:tc>
          <w:tcPr>
            <w:tcW w:w="1171" w:type="dxa"/>
            <w:shd w:val="clear" w:color="auto" w:fill="auto"/>
          </w:tcPr>
          <w:p w:rsidR="006B1DE9" w:rsidRPr="008A2909" w:rsidRDefault="006420A3" w:rsidP="006420A3">
            <w:pPr>
              <w:jc w:val="center"/>
            </w:pPr>
            <w:r>
              <w:t>-2</w:t>
            </w:r>
            <w:r w:rsidR="00244191">
              <w:t>,</w:t>
            </w:r>
            <w:r>
              <w:t>6</w:t>
            </w:r>
            <w:r w:rsidR="00313C15">
              <w:t>%</w:t>
            </w:r>
          </w:p>
        </w:tc>
      </w:tr>
      <w:tr w:rsidR="0054091B" w:rsidRPr="001B7D4F" w:rsidTr="004E4A52">
        <w:tc>
          <w:tcPr>
            <w:tcW w:w="6237" w:type="dxa"/>
          </w:tcPr>
          <w:p w:rsidR="0030677A" w:rsidRPr="001B7D4F" w:rsidRDefault="0030677A" w:rsidP="0030677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30677A" w:rsidRPr="001B7D4F" w:rsidRDefault="0030677A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Pr="008A2909" w:rsidRDefault="0030677A" w:rsidP="0030677A">
            <w:pPr>
              <w:jc w:val="both"/>
            </w:pPr>
            <w:r>
              <w:t>Себестоимость продукции,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30677A" w:rsidP="0030677A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30677A" w:rsidRDefault="0054091B" w:rsidP="0054091B">
            <w:pPr>
              <w:jc w:val="center"/>
            </w:pPr>
            <w:r>
              <w:t>20,64</w:t>
            </w:r>
          </w:p>
        </w:tc>
        <w:tc>
          <w:tcPr>
            <w:tcW w:w="1170" w:type="dxa"/>
            <w:shd w:val="clear" w:color="auto" w:fill="auto"/>
          </w:tcPr>
          <w:p w:rsidR="0030677A" w:rsidRDefault="0054091B" w:rsidP="004E4A52">
            <w:pPr>
              <w:jc w:val="center"/>
            </w:pPr>
            <w:r>
              <w:t>22,11</w:t>
            </w:r>
          </w:p>
        </w:tc>
        <w:tc>
          <w:tcPr>
            <w:tcW w:w="1171" w:type="dxa"/>
            <w:shd w:val="clear" w:color="auto" w:fill="auto"/>
          </w:tcPr>
          <w:p w:rsidR="0030677A" w:rsidRPr="008A2909" w:rsidRDefault="00812CCA" w:rsidP="006420A3">
            <w:pPr>
              <w:jc w:val="center"/>
            </w:pPr>
            <w:r>
              <w:t>-</w:t>
            </w:r>
            <w:r w:rsidR="006420A3">
              <w:t>6</w:t>
            </w:r>
            <w:r w:rsidR="00313C15">
              <w:t>,</w:t>
            </w:r>
            <w:r w:rsidR="006420A3">
              <w:t>6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привес живой массы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285,21</w:t>
            </w:r>
          </w:p>
        </w:tc>
        <w:tc>
          <w:tcPr>
            <w:tcW w:w="1170" w:type="dxa"/>
            <w:shd w:val="clear" w:color="auto" w:fill="auto"/>
          </w:tcPr>
          <w:p w:rsidR="004E4A52" w:rsidRDefault="0054091B" w:rsidP="004E4A52">
            <w:pPr>
              <w:jc w:val="center"/>
            </w:pPr>
            <w:r>
              <w:t>245,99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6420A3" w:rsidP="004E4A52">
            <w:pPr>
              <w:jc w:val="center"/>
            </w:pPr>
            <w:r>
              <w:t>+15,9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 живая масса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644,28</w:t>
            </w:r>
          </w:p>
        </w:tc>
        <w:tc>
          <w:tcPr>
            <w:tcW w:w="1170" w:type="dxa"/>
            <w:shd w:val="clear" w:color="auto" w:fill="auto"/>
          </w:tcPr>
          <w:p w:rsidR="00D9000E" w:rsidRDefault="0054091B" w:rsidP="004E4A52">
            <w:pPr>
              <w:jc w:val="center"/>
            </w:pPr>
            <w:r>
              <w:t>596,25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6420A3" w:rsidP="006420A3">
            <w:pPr>
              <w:jc w:val="center"/>
            </w:pPr>
            <w:r>
              <w:t>+8</w:t>
            </w:r>
            <w:r w:rsidR="00244191">
              <w:t>,</w:t>
            </w:r>
            <w:r>
              <w:t>1</w:t>
            </w:r>
            <w:r w:rsidR="00313C15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4E4A52" w:rsidRDefault="004E4A52" w:rsidP="004E4A52">
            <w:pPr>
              <w:ind w:firstLine="318"/>
              <w:jc w:val="both"/>
            </w:pPr>
            <w:r>
              <w:t>приплод, руб./гол</w:t>
            </w:r>
          </w:p>
        </w:tc>
        <w:tc>
          <w:tcPr>
            <w:tcW w:w="993" w:type="dxa"/>
            <w:shd w:val="clear" w:color="auto" w:fill="auto"/>
          </w:tcPr>
          <w:p w:rsidR="004E4A52" w:rsidRPr="0054091B" w:rsidRDefault="0054091B" w:rsidP="0054091B">
            <w:pPr>
              <w:jc w:val="center"/>
              <w:rPr>
                <w:lang w:val="en-US"/>
              </w:rPr>
            </w:pPr>
            <w:r>
              <w:t>18</w:t>
            </w:r>
            <w:r>
              <w:rPr>
                <w:lang w:val="en-US"/>
              </w:rPr>
              <w:t> </w:t>
            </w:r>
            <w:r>
              <w:t>131</w:t>
            </w:r>
          </w:p>
        </w:tc>
        <w:tc>
          <w:tcPr>
            <w:tcW w:w="1170" w:type="dxa"/>
            <w:shd w:val="clear" w:color="auto" w:fill="auto"/>
          </w:tcPr>
          <w:p w:rsidR="004E4A52" w:rsidRDefault="0054091B" w:rsidP="004E4A52">
            <w:pPr>
              <w:jc w:val="center"/>
            </w:pPr>
            <w:r>
              <w:t>16 891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A00FF4" w:rsidP="006420A3">
            <w:pPr>
              <w:jc w:val="center"/>
            </w:pPr>
            <w:r>
              <w:t>+</w:t>
            </w:r>
            <w:r w:rsidR="006420A3">
              <w:t>7</w:t>
            </w:r>
            <w:r w:rsidR="00244191">
              <w:t>,</w:t>
            </w:r>
            <w:r w:rsidR="006420A3">
              <w:t>3</w:t>
            </w:r>
            <w:r w:rsidR="00313C15"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30677A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30677A" w:rsidRDefault="00C5299C" w:rsidP="0030677A">
            <w:pPr>
              <w:jc w:val="both"/>
            </w:pPr>
            <w:r>
              <w:t>Средняя цена реализации, руб./кг</w:t>
            </w:r>
          </w:p>
        </w:tc>
        <w:tc>
          <w:tcPr>
            <w:tcW w:w="993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30677A" w:rsidRDefault="0030677A" w:rsidP="004E4A52">
            <w:pPr>
              <w:jc w:val="center"/>
            </w:pPr>
          </w:p>
        </w:tc>
        <w:tc>
          <w:tcPr>
            <w:tcW w:w="1171" w:type="dxa"/>
            <w:shd w:val="clear" w:color="auto" w:fill="auto"/>
          </w:tcPr>
          <w:p w:rsidR="0030677A" w:rsidRPr="008A2909" w:rsidRDefault="0030677A" w:rsidP="004E4A52">
            <w:pPr>
              <w:jc w:val="center"/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>молоко</w:t>
            </w:r>
          </w:p>
        </w:tc>
        <w:tc>
          <w:tcPr>
            <w:tcW w:w="993" w:type="dxa"/>
            <w:shd w:val="clear" w:color="auto" w:fill="auto"/>
          </w:tcPr>
          <w:p w:rsidR="00C5299C" w:rsidRDefault="0054091B" w:rsidP="0054091B">
            <w:pPr>
              <w:jc w:val="center"/>
            </w:pPr>
            <w:r>
              <w:t>22,90</w:t>
            </w:r>
          </w:p>
        </w:tc>
        <w:tc>
          <w:tcPr>
            <w:tcW w:w="1170" w:type="dxa"/>
            <w:shd w:val="clear" w:color="auto" w:fill="auto"/>
          </w:tcPr>
          <w:p w:rsidR="00C5299C" w:rsidRDefault="0054091B" w:rsidP="006420A3">
            <w:pPr>
              <w:jc w:val="center"/>
            </w:pPr>
            <w:r>
              <w:t>27,27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6420A3" w:rsidP="00BA0495">
            <w:pPr>
              <w:jc w:val="center"/>
            </w:pPr>
            <w:r>
              <w:t>-1</w:t>
            </w:r>
            <w:r w:rsidR="00BA0495">
              <w:t>6</w:t>
            </w:r>
            <w:r w:rsidR="00314294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4E4A52" w:rsidRDefault="004E4A52" w:rsidP="00C5299C">
            <w:pPr>
              <w:ind w:firstLine="318"/>
              <w:jc w:val="both"/>
            </w:pPr>
            <w:r>
              <w:t>КРС в живом весе</w:t>
            </w:r>
            <w:r w:rsidR="00314294">
              <w:t xml:space="preserve"> на мясо</w:t>
            </w:r>
          </w:p>
        </w:tc>
        <w:tc>
          <w:tcPr>
            <w:tcW w:w="993" w:type="dxa"/>
            <w:shd w:val="clear" w:color="auto" w:fill="auto"/>
          </w:tcPr>
          <w:p w:rsidR="004E4A52" w:rsidRDefault="0054091B" w:rsidP="0054091B">
            <w:pPr>
              <w:jc w:val="center"/>
            </w:pPr>
            <w:r>
              <w:t>83,52</w:t>
            </w:r>
          </w:p>
        </w:tc>
        <w:tc>
          <w:tcPr>
            <w:tcW w:w="1170" w:type="dxa"/>
            <w:shd w:val="clear" w:color="auto" w:fill="auto"/>
          </w:tcPr>
          <w:p w:rsidR="004E4A52" w:rsidRPr="00861E20" w:rsidRDefault="0054091B" w:rsidP="00314294">
            <w:pPr>
              <w:jc w:val="center"/>
            </w:pPr>
            <w:r>
              <w:t>97,33</w:t>
            </w:r>
          </w:p>
        </w:tc>
        <w:tc>
          <w:tcPr>
            <w:tcW w:w="1171" w:type="dxa"/>
            <w:shd w:val="clear" w:color="auto" w:fill="auto"/>
          </w:tcPr>
          <w:p w:rsidR="004E4A52" w:rsidRPr="008A2909" w:rsidRDefault="006420A3" w:rsidP="00BA0495">
            <w:pPr>
              <w:jc w:val="center"/>
            </w:pPr>
            <w:r>
              <w:t>-1</w:t>
            </w:r>
            <w:r w:rsidR="00BA0495">
              <w:t>4</w:t>
            </w:r>
            <w:r>
              <w:t>,</w:t>
            </w:r>
            <w:r w:rsidR="00BA0495">
              <w:t>2</w:t>
            </w:r>
            <w:r w:rsidR="00313C15">
              <w:t>%</w:t>
            </w:r>
          </w:p>
        </w:tc>
      </w:tr>
      <w:tr w:rsidR="0054091B" w:rsidRPr="008A2909" w:rsidTr="00314294">
        <w:tc>
          <w:tcPr>
            <w:tcW w:w="6237" w:type="dxa"/>
          </w:tcPr>
          <w:p w:rsidR="00314294" w:rsidRDefault="00314294" w:rsidP="00404988">
            <w:pPr>
              <w:ind w:firstLine="318"/>
              <w:jc w:val="both"/>
            </w:pPr>
            <w:r>
              <w:t xml:space="preserve">КРС </w:t>
            </w:r>
            <w:proofErr w:type="spellStart"/>
            <w:r>
              <w:t>племпродажа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314294" w:rsidRDefault="0054091B" w:rsidP="0054091B">
            <w:pPr>
              <w:jc w:val="center"/>
            </w:pPr>
            <w:r>
              <w:t>213,43</w:t>
            </w:r>
          </w:p>
        </w:tc>
        <w:tc>
          <w:tcPr>
            <w:tcW w:w="1170" w:type="dxa"/>
            <w:shd w:val="clear" w:color="auto" w:fill="auto"/>
          </w:tcPr>
          <w:p w:rsidR="00314294" w:rsidRDefault="0054091B" w:rsidP="00314294">
            <w:pPr>
              <w:jc w:val="center"/>
            </w:pPr>
            <w:r>
              <w:t>188,74</w:t>
            </w:r>
          </w:p>
        </w:tc>
        <w:tc>
          <w:tcPr>
            <w:tcW w:w="1171" w:type="dxa"/>
            <w:shd w:val="clear" w:color="auto" w:fill="auto"/>
          </w:tcPr>
          <w:p w:rsidR="00314294" w:rsidRDefault="00244191" w:rsidP="006420A3">
            <w:pPr>
              <w:jc w:val="center"/>
            </w:pPr>
            <w:r>
              <w:t>+</w:t>
            </w:r>
            <w:r w:rsidR="006420A3">
              <w:t>1</w:t>
            </w:r>
            <w:r>
              <w:t>2</w:t>
            </w:r>
            <w:r w:rsidR="006420A3">
              <w:t>,6</w:t>
            </w:r>
            <w:r>
              <w:t>%</w:t>
            </w:r>
          </w:p>
        </w:tc>
      </w:tr>
      <w:tr w:rsidR="0054091B" w:rsidRPr="002F1598" w:rsidTr="004E4A52">
        <w:tc>
          <w:tcPr>
            <w:tcW w:w="6237" w:type="dxa"/>
          </w:tcPr>
          <w:p w:rsidR="00C5299C" w:rsidRPr="002F1598" w:rsidRDefault="00C5299C" w:rsidP="00C5299C">
            <w:pPr>
              <w:ind w:firstLine="318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</w:tcPr>
          <w:p w:rsidR="00C5299C" w:rsidRPr="002F1598" w:rsidRDefault="00C5299C" w:rsidP="004E4A52">
            <w:pPr>
              <w:jc w:val="center"/>
              <w:rPr>
                <w:sz w:val="16"/>
                <w:szCs w:val="16"/>
              </w:rPr>
            </w:pP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jc w:val="both"/>
            </w:pPr>
            <w:r>
              <w:t>Рентабельность отрасли животноводства, %</w:t>
            </w:r>
          </w:p>
        </w:tc>
        <w:tc>
          <w:tcPr>
            <w:tcW w:w="993" w:type="dxa"/>
            <w:shd w:val="clear" w:color="auto" w:fill="auto"/>
          </w:tcPr>
          <w:p w:rsidR="00C5299C" w:rsidRPr="00244191" w:rsidRDefault="0054091B" w:rsidP="0054091B">
            <w:pPr>
              <w:jc w:val="center"/>
            </w:pPr>
            <w:r>
              <w:t>-8,4</w:t>
            </w:r>
          </w:p>
        </w:tc>
        <w:tc>
          <w:tcPr>
            <w:tcW w:w="1170" w:type="dxa"/>
            <w:shd w:val="clear" w:color="auto" w:fill="auto"/>
          </w:tcPr>
          <w:p w:rsidR="00C5299C" w:rsidRDefault="0054091B" w:rsidP="006420A3">
            <w:pPr>
              <w:jc w:val="center"/>
            </w:pPr>
            <w:r>
              <w:t>1,77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812CCA" w:rsidP="001D5C07">
            <w:pPr>
              <w:jc w:val="center"/>
            </w:pPr>
            <w:r>
              <w:t>-</w:t>
            </w:r>
          </w:p>
        </w:tc>
      </w:tr>
      <w:tr w:rsidR="0054091B" w:rsidRPr="008A2909" w:rsidTr="004E4A52">
        <w:tc>
          <w:tcPr>
            <w:tcW w:w="6237" w:type="dxa"/>
          </w:tcPr>
          <w:p w:rsidR="00C5299C" w:rsidRDefault="00C5299C" w:rsidP="00C5299C">
            <w:pPr>
              <w:ind w:firstLine="318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молоко</w:t>
            </w:r>
          </w:p>
        </w:tc>
        <w:tc>
          <w:tcPr>
            <w:tcW w:w="993" w:type="dxa"/>
            <w:shd w:val="clear" w:color="auto" w:fill="auto"/>
          </w:tcPr>
          <w:p w:rsidR="00C5299C" w:rsidRPr="000767AE" w:rsidRDefault="0054091B" w:rsidP="0054091B">
            <w:pPr>
              <w:jc w:val="center"/>
              <w:rPr>
                <w:lang w:val="en-US"/>
              </w:rPr>
            </w:pPr>
            <w:r>
              <w:t>11</w:t>
            </w:r>
          </w:p>
        </w:tc>
        <w:tc>
          <w:tcPr>
            <w:tcW w:w="1170" w:type="dxa"/>
            <w:shd w:val="clear" w:color="auto" w:fill="auto"/>
          </w:tcPr>
          <w:p w:rsidR="00C5299C" w:rsidRDefault="0054091B" w:rsidP="0020444F">
            <w:pPr>
              <w:jc w:val="center"/>
            </w:pPr>
            <w:r>
              <w:t>23,3</w:t>
            </w:r>
          </w:p>
        </w:tc>
        <w:tc>
          <w:tcPr>
            <w:tcW w:w="1171" w:type="dxa"/>
            <w:shd w:val="clear" w:color="auto" w:fill="auto"/>
          </w:tcPr>
          <w:p w:rsidR="00C5299C" w:rsidRPr="008A2909" w:rsidRDefault="00A00FF4" w:rsidP="006420A3">
            <w:pPr>
              <w:ind w:right="-35"/>
              <w:jc w:val="center"/>
            </w:pPr>
            <w:r>
              <w:t xml:space="preserve">в </w:t>
            </w:r>
            <w:r w:rsidR="006420A3">
              <w:t>2</w:t>
            </w:r>
            <w:r w:rsidR="001D5C07">
              <w:t>,</w:t>
            </w:r>
            <w:r w:rsidR="006420A3">
              <w:t>1</w:t>
            </w:r>
            <w:r>
              <w:t xml:space="preserve"> раза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C5299C">
            <w:pPr>
              <w:ind w:firstLine="318"/>
              <w:jc w:val="both"/>
            </w:pPr>
            <w:r>
              <w:t>КРС в живом весе</w:t>
            </w:r>
          </w:p>
        </w:tc>
        <w:tc>
          <w:tcPr>
            <w:tcW w:w="993" w:type="dxa"/>
            <w:shd w:val="clear" w:color="auto" w:fill="auto"/>
          </w:tcPr>
          <w:p w:rsidR="00971440" w:rsidRDefault="00971440" w:rsidP="0054091B">
            <w:pPr>
              <w:jc w:val="center"/>
            </w:pPr>
            <w:r>
              <w:t>-</w:t>
            </w:r>
            <w:r w:rsidR="0054091B">
              <w:t>57,1</w:t>
            </w:r>
          </w:p>
        </w:tc>
        <w:tc>
          <w:tcPr>
            <w:tcW w:w="1170" w:type="dxa"/>
            <w:shd w:val="clear" w:color="auto" w:fill="auto"/>
          </w:tcPr>
          <w:p w:rsidR="00971440" w:rsidRDefault="00861E20" w:rsidP="0054091B">
            <w:pPr>
              <w:jc w:val="center"/>
            </w:pPr>
            <w:r>
              <w:t>-</w:t>
            </w:r>
            <w:r w:rsidR="0054091B">
              <w:t>54,8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54091B" w:rsidP="001D5C07">
            <w:pPr>
              <w:ind w:right="-35"/>
              <w:jc w:val="center"/>
            </w:pPr>
            <w:r>
              <w:rPr>
                <w:lang w:val="en-US"/>
              </w:rPr>
              <w:t>-</w:t>
            </w:r>
            <w:r w:rsidR="006420A3">
              <w:t>4,2</w:t>
            </w:r>
            <w:r w:rsidR="00A00FF4">
              <w:t>%</w:t>
            </w:r>
          </w:p>
        </w:tc>
      </w:tr>
      <w:tr w:rsidR="0054091B" w:rsidRPr="008A2909" w:rsidTr="004E4A52">
        <w:tc>
          <w:tcPr>
            <w:tcW w:w="6237" w:type="dxa"/>
          </w:tcPr>
          <w:p w:rsidR="00971440" w:rsidRDefault="00971440" w:rsidP="00971440">
            <w:pPr>
              <w:jc w:val="both"/>
            </w:pPr>
            <w:r>
              <w:t>Доля продукции животноводства в с/х выручке, %</w:t>
            </w:r>
          </w:p>
        </w:tc>
        <w:tc>
          <w:tcPr>
            <w:tcW w:w="993" w:type="dxa"/>
            <w:shd w:val="clear" w:color="auto" w:fill="auto"/>
          </w:tcPr>
          <w:p w:rsidR="00971440" w:rsidRDefault="0054091B" w:rsidP="0054091B">
            <w:pPr>
              <w:jc w:val="center"/>
            </w:pPr>
            <w:r>
              <w:t>97,7</w:t>
            </w:r>
          </w:p>
        </w:tc>
        <w:tc>
          <w:tcPr>
            <w:tcW w:w="1170" w:type="dxa"/>
            <w:shd w:val="clear" w:color="auto" w:fill="auto"/>
          </w:tcPr>
          <w:p w:rsidR="00971440" w:rsidRDefault="0054091B" w:rsidP="000767AE">
            <w:pPr>
              <w:jc w:val="center"/>
            </w:pPr>
            <w:r>
              <w:t>83</w:t>
            </w:r>
          </w:p>
        </w:tc>
        <w:tc>
          <w:tcPr>
            <w:tcW w:w="1171" w:type="dxa"/>
            <w:shd w:val="clear" w:color="auto" w:fill="auto"/>
          </w:tcPr>
          <w:p w:rsidR="00971440" w:rsidRPr="008A2909" w:rsidRDefault="006420A3" w:rsidP="00A00FF4">
            <w:pPr>
              <w:jc w:val="center"/>
            </w:pPr>
            <w:r>
              <w:t>+17,7</w:t>
            </w:r>
            <w:r w:rsidR="00A00FF4">
              <w:t>%</w:t>
            </w:r>
          </w:p>
        </w:tc>
      </w:tr>
    </w:tbl>
    <w:p w:rsidR="00960E09" w:rsidRDefault="00960E09" w:rsidP="00F97452">
      <w:pPr>
        <w:jc w:val="both"/>
      </w:pPr>
    </w:p>
    <w:p w:rsidR="00D7630B" w:rsidRDefault="00E3644D" w:rsidP="00E3644D">
      <w:pPr>
        <w:ind w:firstLine="720"/>
        <w:jc w:val="both"/>
      </w:pPr>
      <w:r>
        <w:t xml:space="preserve">Более </w:t>
      </w:r>
      <w:r w:rsidR="006420A3">
        <w:t>20</w:t>
      </w:r>
      <w:r>
        <w:t xml:space="preserve">% в структуре себестоимости </w:t>
      </w:r>
      <w:r w:rsidR="00B53F77">
        <w:t xml:space="preserve">молока </w:t>
      </w:r>
      <w:r>
        <w:t xml:space="preserve">и около </w:t>
      </w:r>
      <w:r w:rsidR="001B7D4F">
        <w:t>1</w:t>
      </w:r>
      <w:r w:rsidR="006420A3">
        <w:t>1</w:t>
      </w:r>
      <w:r>
        <w:t xml:space="preserve">% в структуре себестоимости </w:t>
      </w:r>
      <w:r w:rsidR="00D00530">
        <w:t xml:space="preserve">выращивания ремонтного </w:t>
      </w:r>
      <w:r w:rsidR="001B7D4F">
        <w:t xml:space="preserve">молодняка </w:t>
      </w:r>
      <w:r>
        <w:t xml:space="preserve">составляют </w:t>
      </w:r>
      <w:r w:rsidR="00B53F77">
        <w:t>покупные концентрированные корма</w:t>
      </w:r>
      <w:r w:rsidR="00C25069" w:rsidRPr="008A2909">
        <w:t>.</w:t>
      </w:r>
    </w:p>
    <w:p w:rsidR="00971440" w:rsidRPr="00BB281D" w:rsidRDefault="00971440" w:rsidP="004D79E3">
      <w:pPr>
        <w:jc w:val="both"/>
        <w:rPr>
          <w:bCs/>
        </w:rPr>
      </w:pPr>
    </w:p>
    <w:p w:rsidR="00C71002" w:rsidRDefault="00C71002" w:rsidP="00B36BEB">
      <w:pPr>
        <w:pStyle w:val="1"/>
        <w:ind w:right="-426"/>
      </w:pPr>
      <w:bookmarkStart w:id="4" w:name="_Toc448418550"/>
      <w:r>
        <w:t>Активы и обязательства</w:t>
      </w:r>
      <w:r w:rsidRPr="008A2909">
        <w:t xml:space="preserve"> </w:t>
      </w:r>
      <w:r>
        <w:t>Общества, тыс. руб.</w:t>
      </w:r>
      <w:r>
        <w:tab/>
      </w:r>
      <w:r w:rsidRPr="00734058">
        <w:t xml:space="preserve"> </w:t>
      </w:r>
      <w:r>
        <w:tab/>
      </w:r>
      <w:r>
        <w:tab/>
      </w:r>
      <w:r w:rsidRPr="008A2909">
        <w:t>201</w:t>
      </w:r>
      <w:r w:rsidR="00784A6A">
        <w:t>8</w:t>
      </w:r>
      <w:r w:rsidRPr="008A2909">
        <w:t xml:space="preserve"> г.</w:t>
      </w:r>
      <w:r>
        <w:t xml:space="preserve">      </w:t>
      </w:r>
      <w:r w:rsidRPr="008A2909">
        <w:t>201</w:t>
      </w:r>
      <w:r w:rsidR="00784A6A">
        <w:t>7</w:t>
      </w:r>
      <w:r w:rsidRPr="008A2909">
        <w:t xml:space="preserve"> г.</w:t>
      </w:r>
      <w:r>
        <w:t xml:space="preserve">  201</w:t>
      </w:r>
      <w:r w:rsidR="006420A3">
        <w:t>8</w:t>
      </w:r>
      <w:r>
        <w:t xml:space="preserve"> г. к 201</w:t>
      </w:r>
      <w:r w:rsidR="006420A3">
        <w:t>7</w:t>
      </w:r>
      <w:r>
        <w:t xml:space="preserve"> г.</w:t>
      </w:r>
      <w:bookmarkEnd w:id="4"/>
    </w:p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5"/>
        <w:gridCol w:w="996"/>
        <w:gridCol w:w="1134"/>
        <w:gridCol w:w="1274"/>
      </w:tblGrid>
      <w:tr w:rsidR="00EA1EDF" w:rsidRPr="008A2909" w:rsidTr="0012310D">
        <w:tc>
          <w:tcPr>
            <w:tcW w:w="6235" w:type="dxa"/>
          </w:tcPr>
          <w:p w:rsidR="00EA1EDF" w:rsidRPr="008A2909" w:rsidRDefault="00EE3D2E" w:rsidP="00EE3D2E">
            <w:pPr>
              <w:jc w:val="both"/>
            </w:pPr>
            <w:r>
              <w:t>Активы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479 295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467 086</w:t>
            </w:r>
          </w:p>
        </w:tc>
        <w:tc>
          <w:tcPr>
            <w:tcW w:w="1274" w:type="dxa"/>
          </w:tcPr>
          <w:p w:rsidR="00EA1EDF" w:rsidRPr="008A2909" w:rsidRDefault="002B36C1" w:rsidP="006420A3">
            <w:pPr>
              <w:jc w:val="center"/>
            </w:pPr>
            <w:r>
              <w:t>+</w:t>
            </w:r>
            <w:r w:rsidR="006420A3">
              <w:t>2</w:t>
            </w:r>
            <w:r>
              <w:t>,</w:t>
            </w:r>
            <w:r w:rsidR="006420A3">
              <w:t>6</w:t>
            </w:r>
            <w:r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E3D2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E3D2E" w:rsidRPr="008A2909" w:rsidTr="0012310D">
        <w:tc>
          <w:tcPr>
            <w:tcW w:w="6235" w:type="dxa"/>
          </w:tcPr>
          <w:p w:rsidR="00EE3D2E" w:rsidRDefault="00EE3D2E" w:rsidP="00EA1EDF">
            <w:pPr>
              <w:ind w:firstLine="180"/>
              <w:jc w:val="both"/>
            </w:pPr>
            <w:r>
              <w:t>Основные средства (остаточная стоимость)</w:t>
            </w:r>
          </w:p>
        </w:tc>
        <w:tc>
          <w:tcPr>
            <w:tcW w:w="996" w:type="dxa"/>
          </w:tcPr>
          <w:p w:rsidR="00EE3D2E" w:rsidRDefault="00784A6A" w:rsidP="00784A6A">
            <w:pPr>
              <w:jc w:val="center"/>
            </w:pPr>
            <w:r>
              <w:t>330 771</w:t>
            </w:r>
          </w:p>
        </w:tc>
        <w:tc>
          <w:tcPr>
            <w:tcW w:w="1134" w:type="dxa"/>
          </w:tcPr>
          <w:p w:rsidR="00EE3D2E" w:rsidRDefault="00784A6A" w:rsidP="00EA1EDF">
            <w:pPr>
              <w:jc w:val="center"/>
            </w:pPr>
            <w:r>
              <w:t>326 656</w:t>
            </w:r>
          </w:p>
        </w:tc>
        <w:tc>
          <w:tcPr>
            <w:tcW w:w="1274" w:type="dxa"/>
          </w:tcPr>
          <w:p w:rsidR="00EE3D2E" w:rsidRPr="008A2909" w:rsidRDefault="002B36C1" w:rsidP="006420A3">
            <w:pPr>
              <w:jc w:val="center"/>
            </w:pPr>
            <w:r>
              <w:t>+</w:t>
            </w:r>
            <w:r w:rsidR="006420A3">
              <w:t>1</w:t>
            </w:r>
            <w:r>
              <w:t>,</w:t>
            </w:r>
            <w:r w:rsidR="006420A3">
              <w:t>3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20444F">
              <w:t xml:space="preserve"> </w:t>
            </w:r>
            <w:r>
              <w:t>ч. здания, сооружения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147 031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142 458</w:t>
            </w:r>
          </w:p>
        </w:tc>
        <w:tc>
          <w:tcPr>
            <w:tcW w:w="1274" w:type="dxa"/>
          </w:tcPr>
          <w:p w:rsidR="00EA1EDF" w:rsidRPr="008A2909" w:rsidRDefault="006420A3" w:rsidP="006420A3">
            <w:pPr>
              <w:jc w:val="center"/>
            </w:pPr>
            <w:r>
              <w:t>+3</w:t>
            </w:r>
            <w:r w:rsidR="001D5C07">
              <w:t>,</w:t>
            </w:r>
            <w:r>
              <w:t>2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24 536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31 854</w:t>
            </w:r>
          </w:p>
        </w:tc>
        <w:tc>
          <w:tcPr>
            <w:tcW w:w="1274" w:type="dxa"/>
          </w:tcPr>
          <w:p w:rsidR="00EA1EDF" w:rsidRPr="008A2909" w:rsidRDefault="002B36C1" w:rsidP="006420A3">
            <w:pPr>
              <w:jc w:val="center"/>
            </w:pPr>
            <w:r>
              <w:t>-</w:t>
            </w:r>
            <w:r w:rsidR="006420A3">
              <w:t>23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14 215</w:t>
            </w:r>
          </w:p>
        </w:tc>
        <w:tc>
          <w:tcPr>
            <w:tcW w:w="1134" w:type="dxa"/>
          </w:tcPr>
          <w:p w:rsidR="00EA1EDF" w:rsidRPr="008A2909" w:rsidRDefault="00784A6A" w:rsidP="006420A3">
            <w:pPr>
              <w:jc w:val="center"/>
            </w:pPr>
            <w:r>
              <w:t>14 917</w:t>
            </w:r>
          </w:p>
        </w:tc>
        <w:tc>
          <w:tcPr>
            <w:tcW w:w="1274" w:type="dxa"/>
          </w:tcPr>
          <w:p w:rsidR="00EA1EDF" w:rsidRPr="008A2909" w:rsidRDefault="006420A3" w:rsidP="00EA1EDF">
            <w:pPr>
              <w:jc w:val="center"/>
            </w:pPr>
            <w:r>
              <w:t>-4,7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48 098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47 868</w:t>
            </w:r>
          </w:p>
        </w:tc>
        <w:tc>
          <w:tcPr>
            <w:tcW w:w="1274" w:type="dxa"/>
          </w:tcPr>
          <w:p w:rsidR="00EA1EDF" w:rsidRPr="008A2909" w:rsidRDefault="002B36C1" w:rsidP="006420A3">
            <w:pPr>
              <w:jc w:val="center"/>
            </w:pPr>
            <w:r>
              <w:t>+</w:t>
            </w:r>
            <w:r w:rsidR="006420A3">
              <w:t>0</w:t>
            </w:r>
            <w:r w:rsidR="00A00FF4">
              <w:t>,</w:t>
            </w:r>
            <w:r w:rsidR="001D5C07">
              <w:t>5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земельные участки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96 891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89 559</w:t>
            </w:r>
          </w:p>
        </w:tc>
        <w:tc>
          <w:tcPr>
            <w:tcW w:w="1274" w:type="dxa"/>
          </w:tcPr>
          <w:p w:rsidR="00EA1EDF" w:rsidRPr="008A2909" w:rsidRDefault="006420A3" w:rsidP="006420A3">
            <w:pPr>
              <w:jc w:val="center"/>
            </w:pPr>
            <w:r>
              <w:t>+8</w:t>
            </w:r>
            <w:r w:rsidR="001D5C07">
              <w:t>,</w:t>
            </w:r>
            <w:r>
              <w:t>2</w:t>
            </w:r>
            <w:r w:rsidR="001D5C07">
              <w:t>%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Default="0012310D" w:rsidP="0012310D">
            <w:pPr>
              <w:ind w:firstLine="176"/>
              <w:jc w:val="both"/>
            </w:pPr>
            <w:r>
              <w:t>Незавершенное строительство</w:t>
            </w:r>
          </w:p>
        </w:tc>
        <w:tc>
          <w:tcPr>
            <w:tcW w:w="996" w:type="dxa"/>
          </w:tcPr>
          <w:p w:rsidR="0012310D" w:rsidRDefault="00784A6A" w:rsidP="00784A6A">
            <w:pPr>
              <w:jc w:val="center"/>
            </w:pPr>
            <w:r>
              <w:t>6 269</w:t>
            </w:r>
          </w:p>
        </w:tc>
        <w:tc>
          <w:tcPr>
            <w:tcW w:w="1134" w:type="dxa"/>
          </w:tcPr>
          <w:p w:rsidR="0012310D" w:rsidRDefault="00784A6A" w:rsidP="00EA1EDF">
            <w:pPr>
              <w:jc w:val="center"/>
            </w:pPr>
            <w:r>
              <w:t>14 071</w:t>
            </w:r>
          </w:p>
        </w:tc>
        <w:tc>
          <w:tcPr>
            <w:tcW w:w="1274" w:type="dxa"/>
          </w:tcPr>
          <w:p w:rsidR="0012310D" w:rsidRPr="008A2909" w:rsidRDefault="00784A6A" w:rsidP="00A00FF4">
            <w:pPr>
              <w:jc w:val="center"/>
            </w:pPr>
            <w:r>
              <w:t>-</w:t>
            </w:r>
            <w:r w:rsidR="00845400">
              <w:t>55,</w:t>
            </w:r>
            <w:r w:rsidR="001D5C07">
              <w:t>4</w:t>
            </w:r>
            <w:r w:rsidR="002B36C1">
              <w:t>%</w:t>
            </w:r>
          </w:p>
        </w:tc>
      </w:tr>
      <w:tr w:rsidR="0012310D" w:rsidRPr="0012310D" w:rsidTr="0012310D">
        <w:tc>
          <w:tcPr>
            <w:tcW w:w="6235" w:type="dxa"/>
          </w:tcPr>
          <w:p w:rsidR="0012310D" w:rsidRPr="0012310D" w:rsidRDefault="0012310D" w:rsidP="0012310D">
            <w:pPr>
              <w:ind w:firstLine="176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12310D" w:rsidRPr="0012310D" w:rsidRDefault="0012310D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176"/>
              <w:jc w:val="both"/>
            </w:pPr>
            <w:r>
              <w:t>Запасы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117 254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98 081</w:t>
            </w:r>
          </w:p>
        </w:tc>
        <w:tc>
          <w:tcPr>
            <w:tcW w:w="1274" w:type="dxa"/>
          </w:tcPr>
          <w:p w:rsidR="00EA1EDF" w:rsidRPr="008A2909" w:rsidRDefault="002B36C1" w:rsidP="00845400">
            <w:pPr>
              <w:jc w:val="center"/>
            </w:pPr>
            <w:r>
              <w:t>+</w:t>
            </w:r>
            <w:r w:rsidR="00845400">
              <w:t>19,5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сырье и материалы</w:t>
            </w:r>
          </w:p>
        </w:tc>
        <w:tc>
          <w:tcPr>
            <w:tcW w:w="996" w:type="dxa"/>
          </w:tcPr>
          <w:p w:rsidR="00EA1EDF" w:rsidRPr="008A2909" w:rsidRDefault="00784A6A" w:rsidP="00784A6A">
            <w:pPr>
              <w:jc w:val="center"/>
            </w:pPr>
            <w:r>
              <w:t>32 828</w:t>
            </w:r>
          </w:p>
        </w:tc>
        <w:tc>
          <w:tcPr>
            <w:tcW w:w="1134" w:type="dxa"/>
          </w:tcPr>
          <w:p w:rsidR="00EA1EDF" w:rsidRPr="008A2909" w:rsidRDefault="00784A6A" w:rsidP="00EA1EDF">
            <w:pPr>
              <w:jc w:val="center"/>
            </w:pPr>
            <w:r>
              <w:t>23 327</w:t>
            </w:r>
          </w:p>
        </w:tc>
        <w:tc>
          <w:tcPr>
            <w:tcW w:w="1274" w:type="dxa"/>
          </w:tcPr>
          <w:p w:rsidR="00EA1EDF" w:rsidRPr="008A2909" w:rsidRDefault="00845400" w:rsidP="00812CCA">
            <w:pPr>
              <w:jc w:val="center"/>
            </w:pPr>
            <w:r>
              <w:t>+40,7</w:t>
            </w:r>
            <w:r w:rsidR="002B36C1"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животные на выращивании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60 247</w:t>
            </w:r>
          </w:p>
        </w:tc>
        <w:tc>
          <w:tcPr>
            <w:tcW w:w="1134" w:type="dxa"/>
          </w:tcPr>
          <w:p w:rsidR="00EA1EDF" w:rsidRDefault="00784A6A" w:rsidP="00EA1EDF">
            <w:pPr>
              <w:jc w:val="center"/>
            </w:pPr>
            <w:r>
              <w:t>55 176</w:t>
            </w:r>
          </w:p>
        </w:tc>
        <w:tc>
          <w:tcPr>
            <w:tcW w:w="1274" w:type="dxa"/>
          </w:tcPr>
          <w:p w:rsidR="00EA1EDF" w:rsidRDefault="002B36C1" w:rsidP="00845400">
            <w:pPr>
              <w:jc w:val="center"/>
            </w:pPr>
            <w:r>
              <w:t>+</w:t>
            </w:r>
            <w:r w:rsidR="00845400">
              <w:t>9</w:t>
            </w:r>
            <w:r>
              <w:t>,</w:t>
            </w:r>
            <w:r w:rsidR="00845400">
              <w:t>2</w:t>
            </w:r>
            <w:r>
              <w:t>%</w:t>
            </w:r>
          </w:p>
        </w:tc>
      </w:tr>
      <w:tr w:rsidR="00EA1EDF" w:rsidRPr="008A2909" w:rsidTr="0012310D">
        <w:tc>
          <w:tcPr>
            <w:tcW w:w="6235" w:type="dxa"/>
          </w:tcPr>
          <w:p w:rsidR="00EA1EDF" w:rsidRDefault="00EA1EDF" w:rsidP="00EA1EDF">
            <w:pPr>
              <w:ind w:firstLine="459"/>
              <w:jc w:val="both"/>
            </w:pPr>
            <w:r>
              <w:t>незавершенное производство</w:t>
            </w:r>
          </w:p>
        </w:tc>
        <w:tc>
          <w:tcPr>
            <w:tcW w:w="996" w:type="dxa"/>
          </w:tcPr>
          <w:p w:rsidR="00EA1EDF" w:rsidRDefault="00784A6A" w:rsidP="00784A6A">
            <w:pPr>
              <w:jc w:val="center"/>
            </w:pPr>
            <w:r>
              <w:t>17 940</w:t>
            </w:r>
          </w:p>
        </w:tc>
        <w:tc>
          <w:tcPr>
            <w:tcW w:w="1134" w:type="dxa"/>
          </w:tcPr>
          <w:p w:rsidR="00EA1EDF" w:rsidRDefault="00784A6A" w:rsidP="00EA1EDF">
            <w:pPr>
              <w:jc w:val="center"/>
            </w:pPr>
            <w:r>
              <w:t>11 493</w:t>
            </w:r>
          </w:p>
        </w:tc>
        <w:tc>
          <w:tcPr>
            <w:tcW w:w="1274" w:type="dxa"/>
          </w:tcPr>
          <w:p w:rsidR="00EA1EDF" w:rsidRDefault="00845400" w:rsidP="001D5C07">
            <w:pPr>
              <w:jc w:val="center"/>
            </w:pPr>
            <w:r>
              <w:t>+56,1</w:t>
            </w:r>
            <w:r w:rsidR="002B36C1">
              <w:t>%</w:t>
            </w:r>
          </w:p>
        </w:tc>
      </w:tr>
      <w:tr w:rsidR="00EE3D2E" w:rsidRPr="00EE3D2E" w:rsidTr="0012310D">
        <w:tc>
          <w:tcPr>
            <w:tcW w:w="6235" w:type="dxa"/>
          </w:tcPr>
          <w:p w:rsidR="00EE3D2E" w:rsidRPr="00EE3D2E" w:rsidRDefault="00EE3D2E" w:rsidP="00EA1EDF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6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</w:tcPr>
          <w:p w:rsidR="00EE3D2E" w:rsidRPr="00EE3D2E" w:rsidRDefault="00EE3D2E" w:rsidP="00EA1EDF">
            <w:pPr>
              <w:jc w:val="center"/>
              <w:rPr>
                <w:sz w:val="16"/>
                <w:szCs w:val="16"/>
              </w:rPr>
            </w:pP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 w:rsidRPr="008A2909">
              <w:t>Дебиторская задолженность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23 493</w:t>
            </w:r>
          </w:p>
        </w:tc>
        <w:tc>
          <w:tcPr>
            <w:tcW w:w="1134" w:type="dxa"/>
          </w:tcPr>
          <w:p w:rsidR="0012310D" w:rsidRPr="008A2909" w:rsidRDefault="00784A6A" w:rsidP="004D79E3">
            <w:pPr>
              <w:jc w:val="center"/>
            </w:pPr>
            <w:r>
              <w:t>22 565</w:t>
            </w:r>
          </w:p>
        </w:tc>
        <w:tc>
          <w:tcPr>
            <w:tcW w:w="1274" w:type="dxa"/>
          </w:tcPr>
          <w:p w:rsidR="0012310D" w:rsidRPr="008A2909" w:rsidRDefault="001D5C07" w:rsidP="00845400">
            <w:pPr>
              <w:jc w:val="center"/>
            </w:pPr>
            <w:r>
              <w:t>+</w:t>
            </w:r>
            <w:r w:rsidR="00845400">
              <w:t>4</w:t>
            </w:r>
            <w:r>
              <w:t>,</w:t>
            </w:r>
            <w:r w:rsidR="00845400">
              <w:t>1</w:t>
            </w:r>
            <w:r>
              <w:t>%</w:t>
            </w:r>
          </w:p>
        </w:tc>
      </w:tr>
      <w:tr w:rsidR="0012310D" w:rsidRPr="008A2909" w:rsidTr="0012310D">
        <w:tc>
          <w:tcPr>
            <w:tcW w:w="6235" w:type="dxa"/>
          </w:tcPr>
          <w:p w:rsidR="0012310D" w:rsidRPr="008A2909" w:rsidRDefault="0012310D" w:rsidP="004D79E3">
            <w:pPr>
              <w:ind w:firstLine="180"/>
              <w:jc w:val="both"/>
            </w:pPr>
            <w:r>
              <w:t xml:space="preserve">Денежные </w:t>
            </w:r>
            <w:r w:rsidR="008A6436">
              <w:t>средства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1 508</w:t>
            </w:r>
          </w:p>
        </w:tc>
        <w:tc>
          <w:tcPr>
            <w:tcW w:w="1134" w:type="dxa"/>
          </w:tcPr>
          <w:p w:rsidR="0012310D" w:rsidRPr="008A2909" w:rsidRDefault="00784A6A" w:rsidP="004D79E3">
            <w:pPr>
              <w:jc w:val="center"/>
            </w:pPr>
            <w:r>
              <w:t>5 713</w:t>
            </w:r>
          </w:p>
        </w:tc>
        <w:tc>
          <w:tcPr>
            <w:tcW w:w="1274" w:type="dxa"/>
          </w:tcPr>
          <w:p w:rsidR="0012310D" w:rsidRPr="008A2909" w:rsidRDefault="00845400" w:rsidP="00845400">
            <w:pPr>
              <w:ind w:right="-216"/>
            </w:pPr>
            <w:r>
              <w:t>в 3,8 раза</w:t>
            </w:r>
          </w:p>
        </w:tc>
      </w:tr>
    </w:tbl>
    <w:p w:rsidR="004D79E3" w:rsidRPr="00EC2F76" w:rsidRDefault="004D79E3" w:rsidP="004D79E3">
      <w:pPr>
        <w:rPr>
          <w:sz w:val="16"/>
          <w:szCs w:val="16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12310D" w:rsidRPr="008A2909" w:rsidTr="0012310D">
        <w:tc>
          <w:tcPr>
            <w:tcW w:w="6234" w:type="dxa"/>
          </w:tcPr>
          <w:p w:rsidR="0012310D" w:rsidRDefault="0012310D" w:rsidP="00EE3D2E">
            <w:pPr>
              <w:ind w:firstLine="34"/>
              <w:jc w:val="both"/>
            </w:pPr>
            <w:r>
              <w:t>Обязательства</w:t>
            </w:r>
          </w:p>
        </w:tc>
        <w:tc>
          <w:tcPr>
            <w:tcW w:w="996" w:type="dxa"/>
          </w:tcPr>
          <w:p w:rsidR="0012310D" w:rsidRPr="008A2909" w:rsidRDefault="00784A6A" w:rsidP="00EE3093">
            <w:pPr>
              <w:jc w:val="center"/>
            </w:pPr>
            <w:r>
              <w:t>1</w:t>
            </w:r>
            <w:r w:rsidR="00EE3093">
              <w:t>49</w:t>
            </w:r>
            <w:r>
              <w:t> </w:t>
            </w:r>
            <w:r w:rsidR="00EE3093">
              <w:t>238</w:t>
            </w:r>
          </w:p>
        </w:tc>
        <w:tc>
          <w:tcPr>
            <w:tcW w:w="1134" w:type="dxa"/>
          </w:tcPr>
          <w:p w:rsidR="0012310D" w:rsidRPr="008A2909" w:rsidRDefault="00784A6A" w:rsidP="0012310D">
            <w:pPr>
              <w:jc w:val="center"/>
            </w:pPr>
            <w:r>
              <w:t>137 017</w:t>
            </w:r>
          </w:p>
        </w:tc>
        <w:tc>
          <w:tcPr>
            <w:tcW w:w="1275" w:type="dxa"/>
          </w:tcPr>
          <w:p w:rsidR="0012310D" w:rsidRPr="008A2909" w:rsidRDefault="00EE3093" w:rsidP="00EE3093">
            <w:pPr>
              <w:jc w:val="center"/>
            </w:pPr>
            <w:r>
              <w:t>+8,9</w:t>
            </w:r>
            <w:r w:rsidR="001D5C07">
              <w:t>%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Default="0012310D" w:rsidP="0012310D">
            <w:pPr>
              <w:ind w:firstLine="357"/>
              <w:jc w:val="both"/>
            </w:pPr>
            <w:r>
              <w:t>в т.</w:t>
            </w:r>
            <w:r w:rsidR="007A2D00">
              <w:t xml:space="preserve"> </w:t>
            </w:r>
            <w:r>
              <w:t>ч. долгосрочные кредиты, займы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109 928</w:t>
            </w:r>
          </w:p>
        </w:tc>
        <w:tc>
          <w:tcPr>
            <w:tcW w:w="1134" w:type="dxa"/>
          </w:tcPr>
          <w:p w:rsidR="0012310D" w:rsidRPr="008A2909" w:rsidRDefault="00784A6A" w:rsidP="0012310D">
            <w:pPr>
              <w:jc w:val="center"/>
            </w:pPr>
            <w:r>
              <w:t>39 168</w:t>
            </w:r>
          </w:p>
        </w:tc>
        <w:tc>
          <w:tcPr>
            <w:tcW w:w="1275" w:type="dxa"/>
          </w:tcPr>
          <w:p w:rsidR="0012310D" w:rsidRPr="008A2909" w:rsidRDefault="00845400" w:rsidP="00784A6A">
            <w:pPr>
              <w:jc w:val="center"/>
            </w:pPr>
            <w:r>
              <w:t>в 2,</w:t>
            </w:r>
            <w:r w:rsidR="00784A6A">
              <w:t>8</w:t>
            </w:r>
            <w:r>
              <w:t xml:space="preserve">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lastRenderedPageBreak/>
              <w:t>к</w:t>
            </w:r>
            <w:r w:rsidRPr="008A2909">
              <w:t>раткосрочные кредиты и займы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16 340</w:t>
            </w:r>
          </w:p>
        </w:tc>
        <w:tc>
          <w:tcPr>
            <w:tcW w:w="1134" w:type="dxa"/>
          </w:tcPr>
          <w:p w:rsidR="0012310D" w:rsidRPr="008A2909" w:rsidRDefault="00784A6A" w:rsidP="00845400">
            <w:pPr>
              <w:jc w:val="center"/>
            </w:pPr>
            <w:r>
              <w:t>76 000</w:t>
            </w:r>
          </w:p>
        </w:tc>
        <w:tc>
          <w:tcPr>
            <w:tcW w:w="1275" w:type="dxa"/>
          </w:tcPr>
          <w:p w:rsidR="0012310D" w:rsidRPr="008A2909" w:rsidRDefault="00845400" w:rsidP="00845400">
            <w:pPr>
              <w:jc w:val="center"/>
            </w:pPr>
            <w:r>
              <w:t>в 4,7 раза</w:t>
            </w:r>
          </w:p>
        </w:tc>
      </w:tr>
      <w:tr w:rsidR="0012310D" w:rsidRPr="008A2909" w:rsidTr="0012310D">
        <w:tc>
          <w:tcPr>
            <w:tcW w:w="6234" w:type="dxa"/>
          </w:tcPr>
          <w:p w:rsidR="0012310D" w:rsidRPr="008A2909" w:rsidRDefault="0012310D" w:rsidP="0012310D">
            <w:pPr>
              <w:ind w:firstLine="357"/>
              <w:jc w:val="both"/>
            </w:pPr>
            <w:r>
              <w:t>к</w:t>
            </w:r>
            <w:r w:rsidRPr="008A2909">
              <w:t>редиторская задолженность</w:t>
            </w:r>
          </w:p>
        </w:tc>
        <w:tc>
          <w:tcPr>
            <w:tcW w:w="996" w:type="dxa"/>
          </w:tcPr>
          <w:p w:rsidR="0012310D" w:rsidRPr="008A2909" w:rsidRDefault="00784A6A" w:rsidP="00784A6A">
            <w:pPr>
              <w:jc w:val="center"/>
            </w:pPr>
            <w:r>
              <w:t>22 970</w:t>
            </w:r>
          </w:p>
        </w:tc>
        <w:tc>
          <w:tcPr>
            <w:tcW w:w="1134" w:type="dxa"/>
          </w:tcPr>
          <w:p w:rsidR="0012310D" w:rsidRPr="008A2909" w:rsidRDefault="00784A6A" w:rsidP="0012310D">
            <w:pPr>
              <w:jc w:val="center"/>
            </w:pPr>
            <w:r>
              <w:t>21 849</w:t>
            </w:r>
          </w:p>
        </w:tc>
        <w:tc>
          <w:tcPr>
            <w:tcW w:w="1275" w:type="dxa"/>
          </w:tcPr>
          <w:p w:rsidR="0012310D" w:rsidRPr="008A2909" w:rsidRDefault="00EE25F6" w:rsidP="00845400">
            <w:pPr>
              <w:jc w:val="center"/>
            </w:pPr>
            <w:r>
              <w:t>+</w:t>
            </w:r>
            <w:r w:rsidR="00845400">
              <w:t>5</w:t>
            </w:r>
            <w:r>
              <w:t>,</w:t>
            </w:r>
            <w:r w:rsidR="00845400">
              <w:t>1</w:t>
            </w:r>
            <w:r>
              <w:t>%</w:t>
            </w:r>
          </w:p>
        </w:tc>
      </w:tr>
    </w:tbl>
    <w:p w:rsidR="00EE3D2E" w:rsidRDefault="00EE3D2E" w:rsidP="004D79E3"/>
    <w:p w:rsidR="00B36BEB" w:rsidRDefault="002B36C1" w:rsidP="0080678A">
      <w:pPr>
        <w:pStyle w:val="1"/>
        <w:ind w:right="-426"/>
      </w:pPr>
      <w:bookmarkStart w:id="5" w:name="_Toc448418551"/>
      <w:r>
        <w:t>Расшифровки отдельных статей баланса</w:t>
      </w:r>
      <w:r w:rsidR="0080678A">
        <w:tab/>
      </w:r>
      <w:r w:rsidR="0080678A">
        <w:tab/>
      </w:r>
      <w:r w:rsidR="0080678A">
        <w:tab/>
      </w:r>
      <w:r w:rsidR="0080678A" w:rsidRPr="008A2909">
        <w:t>201</w:t>
      </w:r>
      <w:r w:rsidR="00EE3093">
        <w:t>8</w:t>
      </w:r>
      <w:r w:rsidR="0080678A" w:rsidRPr="008A2909">
        <w:t xml:space="preserve"> г.</w:t>
      </w:r>
      <w:r w:rsidR="0080678A">
        <w:t xml:space="preserve">      </w:t>
      </w:r>
      <w:r w:rsidR="0080678A" w:rsidRPr="008A2909">
        <w:t>201</w:t>
      </w:r>
      <w:r w:rsidR="00EE3093">
        <w:t>7</w:t>
      </w:r>
      <w:r w:rsidR="0080678A" w:rsidRPr="008A2909">
        <w:t xml:space="preserve"> г.</w:t>
      </w:r>
      <w:r w:rsidR="0080678A">
        <w:t xml:space="preserve">  201</w:t>
      </w:r>
      <w:r w:rsidR="00845400">
        <w:t>8</w:t>
      </w:r>
      <w:r w:rsidR="0080678A">
        <w:t xml:space="preserve"> г. к 201</w:t>
      </w:r>
      <w:r w:rsidR="00845400">
        <w:t>7</w:t>
      </w:r>
      <w:r w:rsidR="0080678A">
        <w:t xml:space="preserve"> г.</w:t>
      </w:r>
      <w:bookmarkEnd w:id="5"/>
    </w:p>
    <w:p w:rsidR="00EE3D2E" w:rsidRDefault="00EE3D2E" w:rsidP="004D79E3"/>
    <w:p w:rsidR="00B36BEB" w:rsidRPr="001E6F40" w:rsidRDefault="001E6F40" w:rsidP="00B36BEB">
      <w:pPr>
        <w:ind w:firstLine="567"/>
        <w:rPr>
          <w:u w:val="single"/>
        </w:rPr>
      </w:pPr>
      <w:r w:rsidRPr="001E6F40">
        <w:rPr>
          <w:u w:val="single"/>
        </w:rPr>
        <w:t>Взаимоотношения с б</w:t>
      </w:r>
      <w:r w:rsidR="00B36BEB" w:rsidRPr="001E6F40">
        <w:rPr>
          <w:u w:val="single"/>
        </w:rPr>
        <w:t>юджет</w:t>
      </w:r>
      <w:r w:rsidRPr="001E6F40">
        <w:rPr>
          <w:u w:val="single"/>
        </w:rPr>
        <w:t>ом</w:t>
      </w:r>
      <w:r w:rsidR="00FD013F"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1E6F40" w:rsidRPr="008A2909" w:rsidTr="00845400">
        <w:tc>
          <w:tcPr>
            <w:tcW w:w="6237" w:type="dxa"/>
          </w:tcPr>
          <w:p w:rsidR="001E6F40" w:rsidRPr="008A2909" w:rsidRDefault="001E6F40" w:rsidP="001E6F40">
            <w:pPr>
              <w:ind w:firstLine="180"/>
              <w:jc w:val="both"/>
            </w:pPr>
            <w:r>
              <w:t>Получено бюджетных средств всего</w:t>
            </w:r>
          </w:p>
        </w:tc>
        <w:tc>
          <w:tcPr>
            <w:tcW w:w="993" w:type="dxa"/>
          </w:tcPr>
          <w:p w:rsidR="001E6F40" w:rsidRPr="008A2909" w:rsidRDefault="00EE3093" w:rsidP="00EE3093">
            <w:pPr>
              <w:jc w:val="center"/>
            </w:pPr>
            <w:r>
              <w:t>10 873</w:t>
            </w:r>
          </w:p>
        </w:tc>
        <w:tc>
          <w:tcPr>
            <w:tcW w:w="1134" w:type="dxa"/>
          </w:tcPr>
          <w:p w:rsidR="001E6F40" w:rsidRPr="008A2909" w:rsidRDefault="00EE3093" w:rsidP="00845400">
            <w:pPr>
              <w:jc w:val="center"/>
            </w:pPr>
            <w:r>
              <w:t>11 137</w:t>
            </w:r>
          </w:p>
        </w:tc>
        <w:tc>
          <w:tcPr>
            <w:tcW w:w="1275" w:type="dxa"/>
          </w:tcPr>
          <w:p w:rsidR="001E6F40" w:rsidRDefault="00845400" w:rsidP="00845400">
            <w:pPr>
              <w:jc w:val="center"/>
            </w:pPr>
            <w:r>
              <w:t>-2</w:t>
            </w:r>
            <w:r w:rsidR="00EE25F6">
              <w:t>,</w:t>
            </w:r>
            <w:r>
              <w:t>4</w:t>
            </w:r>
            <w:r w:rsidR="008A6436">
              <w:t>%</w:t>
            </w:r>
          </w:p>
        </w:tc>
      </w:tr>
      <w:tr w:rsidR="001E6F40" w:rsidRPr="00EE3D2E" w:rsidTr="00845400">
        <w:tc>
          <w:tcPr>
            <w:tcW w:w="6237" w:type="dxa"/>
          </w:tcPr>
          <w:p w:rsidR="001E6F40" w:rsidRPr="00EE3D2E" w:rsidRDefault="001E6F40" w:rsidP="001E6F40">
            <w:pPr>
              <w:ind w:firstLine="459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E6F40" w:rsidRPr="00EE3D2E" w:rsidRDefault="001E6F40" w:rsidP="001E6F40">
            <w:pPr>
              <w:jc w:val="center"/>
              <w:rPr>
                <w:sz w:val="16"/>
                <w:szCs w:val="16"/>
              </w:rPr>
            </w:pP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180"/>
              <w:jc w:val="both"/>
            </w:pPr>
            <w:r>
              <w:t>Платежи в бюджет и внебюджетные фонды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21 415</w:t>
            </w:r>
          </w:p>
        </w:tc>
        <w:tc>
          <w:tcPr>
            <w:tcW w:w="1134" w:type="dxa"/>
          </w:tcPr>
          <w:p w:rsidR="001E6F40" w:rsidRDefault="00EE3093" w:rsidP="001E6F40">
            <w:pPr>
              <w:jc w:val="center"/>
            </w:pPr>
            <w:r>
              <w:t>20 079</w:t>
            </w:r>
          </w:p>
        </w:tc>
        <w:tc>
          <w:tcPr>
            <w:tcW w:w="1275" w:type="dxa"/>
          </w:tcPr>
          <w:p w:rsidR="001E6F40" w:rsidRDefault="00EE25F6" w:rsidP="00845400">
            <w:pPr>
              <w:jc w:val="center"/>
            </w:pPr>
            <w:r>
              <w:t>+</w:t>
            </w:r>
            <w:r w:rsidR="00845400">
              <w:t>6</w:t>
            </w:r>
            <w:r>
              <w:t>,</w:t>
            </w:r>
            <w:r w:rsidR="00845400">
              <w:t>7</w:t>
            </w:r>
            <w:r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1E6F40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налоги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6 149</w:t>
            </w:r>
          </w:p>
        </w:tc>
        <w:tc>
          <w:tcPr>
            <w:tcW w:w="1134" w:type="dxa"/>
          </w:tcPr>
          <w:p w:rsidR="001E6F40" w:rsidRDefault="00EE3093" w:rsidP="001E6F40">
            <w:pPr>
              <w:jc w:val="center"/>
            </w:pPr>
            <w:r>
              <w:t>5 752</w:t>
            </w:r>
          </w:p>
        </w:tc>
        <w:tc>
          <w:tcPr>
            <w:tcW w:w="1275" w:type="dxa"/>
          </w:tcPr>
          <w:p w:rsidR="001E6F40" w:rsidRDefault="00EE25F6" w:rsidP="00845400">
            <w:pPr>
              <w:jc w:val="center"/>
            </w:pPr>
            <w:r>
              <w:t>+</w:t>
            </w:r>
            <w:r w:rsidR="00845400">
              <w:t>6</w:t>
            </w:r>
            <w:r>
              <w:t>,</w:t>
            </w:r>
            <w:r w:rsidR="00845400">
              <w:t>9</w:t>
            </w:r>
            <w:r>
              <w:t>%</w:t>
            </w:r>
          </w:p>
        </w:tc>
      </w:tr>
      <w:tr w:rsidR="001E6F40" w:rsidRPr="008A2909" w:rsidTr="00845400">
        <w:tc>
          <w:tcPr>
            <w:tcW w:w="6237" w:type="dxa"/>
          </w:tcPr>
          <w:p w:rsidR="001E6F40" w:rsidRDefault="001E6F40" w:rsidP="00EE3093">
            <w:pPr>
              <w:ind w:firstLine="601"/>
              <w:jc w:val="both"/>
            </w:pPr>
            <w:r>
              <w:t>взносы во внебюджетные фонды</w:t>
            </w:r>
          </w:p>
        </w:tc>
        <w:tc>
          <w:tcPr>
            <w:tcW w:w="993" w:type="dxa"/>
          </w:tcPr>
          <w:p w:rsidR="001E6F40" w:rsidRDefault="00EE3093" w:rsidP="00EE3093">
            <w:pPr>
              <w:jc w:val="center"/>
            </w:pPr>
            <w:r>
              <w:t>15 266</w:t>
            </w:r>
          </w:p>
        </w:tc>
        <w:tc>
          <w:tcPr>
            <w:tcW w:w="1134" w:type="dxa"/>
          </w:tcPr>
          <w:p w:rsidR="001E6F40" w:rsidRDefault="00EE3093" w:rsidP="00845400">
            <w:pPr>
              <w:jc w:val="center"/>
            </w:pPr>
            <w:r>
              <w:t>14 327</w:t>
            </w:r>
          </w:p>
        </w:tc>
        <w:tc>
          <w:tcPr>
            <w:tcW w:w="1275" w:type="dxa"/>
          </w:tcPr>
          <w:p w:rsidR="001E6F40" w:rsidRDefault="008A6436" w:rsidP="00845400">
            <w:pPr>
              <w:jc w:val="center"/>
            </w:pPr>
            <w:r>
              <w:t>+</w:t>
            </w:r>
            <w:r w:rsidR="00845400">
              <w:t>6,6</w:t>
            </w:r>
            <w:r>
              <w:t>%</w:t>
            </w:r>
          </w:p>
        </w:tc>
      </w:tr>
    </w:tbl>
    <w:p w:rsidR="004D79E3" w:rsidRDefault="004D79E3" w:rsidP="004D79E3"/>
    <w:p w:rsidR="001E6F40" w:rsidRDefault="001E6F40" w:rsidP="001E6F40">
      <w:pPr>
        <w:ind w:firstLine="851"/>
        <w:jc w:val="both"/>
      </w:pPr>
      <w:r>
        <w:t>Просроченной задолженности по платежам в бюджет</w:t>
      </w:r>
      <w:r w:rsidR="00096746">
        <w:t>ы всех уровней</w:t>
      </w:r>
      <w:r>
        <w:t xml:space="preserve"> и внебюджетные фонды Общество не имеет</w:t>
      </w:r>
      <w:r w:rsidR="00845400">
        <w:t xml:space="preserve">. </w:t>
      </w:r>
      <w:r w:rsidR="00D00530">
        <w:t>Рост платежей в бюджет связан с ростом заработной платы.</w:t>
      </w:r>
    </w:p>
    <w:p w:rsidR="001E6F40" w:rsidRDefault="001E6F40" w:rsidP="004D79E3"/>
    <w:p w:rsidR="001E6F40" w:rsidRPr="001E6F40" w:rsidRDefault="001E6F40" w:rsidP="001E6F40">
      <w:pPr>
        <w:ind w:firstLine="567"/>
        <w:rPr>
          <w:u w:val="single"/>
        </w:rPr>
      </w:pPr>
      <w:r w:rsidRPr="001E6F40">
        <w:rPr>
          <w:u w:val="single"/>
        </w:rPr>
        <w:t>Социальные показатели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Среднегодовая численность работников</w:t>
            </w:r>
            <w:r>
              <w:t>, 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FD013F" w:rsidP="00B809E8">
            <w:pPr>
              <w:jc w:val="center"/>
            </w:pPr>
            <w:r w:rsidRPr="008A2909">
              <w:t>12</w:t>
            </w:r>
            <w:r w:rsidR="00B809E8">
              <w:t>1</w:t>
            </w:r>
          </w:p>
        </w:tc>
        <w:tc>
          <w:tcPr>
            <w:tcW w:w="1134" w:type="dxa"/>
          </w:tcPr>
          <w:p w:rsidR="00FD013F" w:rsidRPr="008A2909" w:rsidRDefault="00573BB7" w:rsidP="00B809E8">
            <w:pPr>
              <w:jc w:val="center"/>
            </w:pPr>
            <w:r>
              <w:t>12</w:t>
            </w:r>
            <w:r w:rsidR="00B809E8">
              <w:t>4</w:t>
            </w:r>
          </w:p>
        </w:tc>
        <w:tc>
          <w:tcPr>
            <w:tcW w:w="1275" w:type="dxa"/>
          </w:tcPr>
          <w:p w:rsidR="00FD013F" w:rsidRPr="008A2909" w:rsidRDefault="00845400" w:rsidP="00FD013F">
            <w:pPr>
              <w:jc w:val="center"/>
            </w:pPr>
            <w:r>
              <w:t>-2,4%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A82854" w:rsidRDefault="00FD013F" w:rsidP="00FD013F">
            <w:pPr>
              <w:ind w:firstLine="180"/>
              <w:jc w:val="both"/>
            </w:pPr>
            <w:r>
              <w:t>Среднемесячная заработная плата,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EE25F6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</w:t>
            </w:r>
            <w:r w:rsidR="00B809E8">
              <w:t>2</w:t>
            </w:r>
          </w:p>
        </w:tc>
        <w:tc>
          <w:tcPr>
            <w:tcW w:w="1134" w:type="dxa"/>
          </w:tcPr>
          <w:p w:rsidR="00FD013F" w:rsidRPr="008A2909" w:rsidRDefault="00845400" w:rsidP="00B809E8">
            <w:pPr>
              <w:jc w:val="center"/>
            </w:pPr>
            <w:r>
              <w:t>3</w:t>
            </w:r>
            <w:r w:rsidR="00B809E8">
              <w:t>0</w:t>
            </w:r>
          </w:p>
        </w:tc>
        <w:tc>
          <w:tcPr>
            <w:tcW w:w="1275" w:type="dxa"/>
          </w:tcPr>
          <w:p w:rsidR="00FD013F" w:rsidRDefault="008A6436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45400">
              <w:t>6</w:t>
            </w:r>
            <w:r>
              <w:t>,</w:t>
            </w:r>
            <w:r w:rsidR="00845400">
              <w:t>7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в т.</w:t>
            </w:r>
            <w:r w:rsidR="007A2D00">
              <w:t xml:space="preserve"> </w:t>
            </w:r>
            <w:r>
              <w:t>ч. механизаторы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FD013F" w:rsidRDefault="00B809E8" w:rsidP="00FD013F">
            <w:pPr>
              <w:jc w:val="center"/>
            </w:pPr>
            <w:r>
              <w:t>37</w:t>
            </w:r>
          </w:p>
        </w:tc>
        <w:tc>
          <w:tcPr>
            <w:tcW w:w="1275" w:type="dxa"/>
          </w:tcPr>
          <w:p w:rsidR="00FD013F" w:rsidRDefault="00EE25F6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45400">
              <w:t>13,5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операторы машинного доения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FD013F" w:rsidRDefault="00B809E8" w:rsidP="00845400">
            <w:pPr>
              <w:jc w:val="center"/>
            </w:pPr>
            <w:r>
              <w:t>29</w:t>
            </w:r>
          </w:p>
        </w:tc>
        <w:tc>
          <w:tcPr>
            <w:tcW w:w="1275" w:type="dxa"/>
          </w:tcPr>
          <w:p w:rsidR="00FD013F" w:rsidRDefault="00845400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+27,6%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скотники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EE25F6">
            <w:pPr>
              <w:tabs>
                <w:tab w:val="center" w:pos="753"/>
                <w:tab w:val="right" w:pos="1507"/>
              </w:tabs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FD013F" w:rsidRDefault="00B809E8" w:rsidP="00FD013F">
            <w:pPr>
              <w:jc w:val="center"/>
            </w:pPr>
            <w:r>
              <w:t>29</w:t>
            </w:r>
          </w:p>
        </w:tc>
        <w:tc>
          <w:tcPr>
            <w:tcW w:w="1275" w:type="dxa"/>
          </w:tcPr>
          <w:p w:rsidR="00FD013F" w:rsidRDefault="007C38EF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45400">
              <w:t>27</w:t>
            </w:r>
            <w:r w:rsidR="00EE25F6">
              <w:t>,</w:t>
            </w:r>
            <w:r w:rsidR="00845400">
              <w:t>6</w:t>
            </w:r>
            <w:r w:rsidR="008A643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специалисты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FD013F" w:rsidRDefault="00B809E8" w:rsidP="00845400">
            <w:pPr>
              <w:jc w:val="center"/>
            </w:pPr>
            <w:r>
              <w:t>34</w:t>
            </w:r>
          </w:p>
        </w:tc>
        <w:tc>
          <w:tcPr>
            <w:tcW w:w="1275" w:type="dxa"/>
          </w:tcPr>
          <w:p w:rsidR="00FD013F" w:rsidRDefault="008A6436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845400">
              <w:t>35</w:t>
            </w:r>
            <w:r>
              <w:t>,</w:t>
            </w:r>
            <w:r w:rsidR="00845400">
              <w:t>3</w:t>
            </w:r>
            <w:r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Default="00FD013F" w:rsidP="00FD013F">
            <w:pPr>
              <w:ind w:firstLine="601"/>
              <w:jc w:val="both"/>
            </w:pPr>
            <w:r>
              <w:t>руководители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FD013F">
            <w:pPr>
              <w:tabs>
                <w:tab w:val="center" w:pos="753"/>
                <w:tab w:val="right" w:pos="1507"/>
              </w:tabs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FD013F" w:rsidRDefault="00B809E8" w:rsidP="00FD013F">
            <w:pPr>
              <w:jc w:val="center"/>
            </w:pPr>
            <w:r>
              <w:t>44</w:t>
            </w:r>
          </w:p>
        </w:tc>
        <w:tc>
          <w:tcPr>
            <w:tcW w:w="1275" w:type="dxa"/>
          </w:tcPr>
          <w:p w:rsidR="00FD013F" w:rsidRDefault="00EE25F6" w:rsidP="00845400">
            <w:pPr>
              <w:tabs>
                <w:tab w:val="center" w:pos="753"/>
                <w:tab w:val="right" w:pos="1507"/>
              </w:tabs>
              <w:jc w:val="center"/>
            </w:pPr>
            <w:r>
              <w:t>+1</w:t>
            </w:r>
            <w:r w:rsidR="00845400">
              <w:t>3,6</w:t>
            </w:r>
            <w:r w:rsidR="008A6436">
              <w:t>%</w:t>
            </w:r>
          </w:p>
        </w:tc>
      </w:tr>
    </w:tbl>
    <w:p w:rsidR="00FD013F" w:rsidRDefault="00FD013F"/>
    <w:p w:rsidR="00FD013F" w:rsidRDefault="00FD013F" w:rsidP="00FD013F">
      <w:pPr>
        <w:ind w:firstLine="851"/>
        <w:jc w:val="both"/>
      </w:pPr>
      <w:r>
        <w:t>Среднемесячная заработная плата выросла</w:t>
      </w:r>
      <w:r w:rsidR="00B0689E">
        <w:t xml:space="preserve"> </w:t>
      </w:r>
      <w:r w:rsidR="00812CCA">
        <w:t xml:space="preserve">более чем на </w:t>
      </w:r>
      <w:r w:rsidR="00845400">
        <w:t>6,</w:t>
      </w:r>
      <w:r w:rsidR="00812CCA">
        <w:t>7%</w:t>
      </w:r>
      <w:r>
        <w:t xml:space="preserve">, </w:t>
      </w:r>
      <w:r w:rsidR="00D00530">
        <w:t xml:space="preserve">в полтора раза выше уровня инфляции, </w:t>
      </w:r>
      <w:r w:rsidR="008A6436">
        <w:t xml:space="preserve">причем заработная </w:t>
      </w:r>
      <w:r w:rsidR="00D00530">
        <w:t>плата основных рабочих специальностей</w:t>
      </w:r>
      <w:r w:rsidR="00DE37A2">
        <w:t xml:space="preserve"> (механизаторов, доярок, скотников)</w:t>
      </w:r>
      <w:r w:rsidR="00D00530">
        <w:t xml:space="preserve"> </w:t>
      </w:r>
      <w:r w:rsidR="00DE37A2">
        <w:t xml:space="preserve">более, чем </w:t>
      </w:r>
      <w:r w:rsidR="00D00530">
        <w:t>в три раза выше официального минимального размера оплаты труда в регионе</w:t>
      </w:r>
      <w:r w:rsidR="00DE37A2">
        <w:t>.</w:t>
      </w:r>
    </w:p>
    <w:p w:rsidR="00FD013F" w:rsidRPr="00BB281D" w:rsidRDefault="00FD013F"/>
    <w:p w:rsidR="00FD013F" w:rsidRPr="00FD013F" w:rsidRDefault="00FD013F" w:rsidP="00FD013F">
      <w:pPr>
        <w:ind w:firstLine="567"/>
        <w:rPr>
          <w:u w:val="single"/>
        </w:rPr>
      </w:pPr>
      <w:r w:rsidRPr="00FD013F">
        <w:rPr>
          <w:u w:val="single"/>
        </w:rPr>
        <w:t>Износ основных производственных фондов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084743">
        <w:tc>
          <w:tcPr>
            <w:tcW w:w="6237" w:type="dxa"/>
          </w:tcPr>
          <w:p w:rsidR="00FD013F" w:rsidRDefault="0080678A" w:rsidP="0080678A">
            <w:pPr>
              <w:ind w:firstLine="176"/>
              <w:jc w:val="both"/>
            </w:pPr>
            <w:r>
              <w:t>Основные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37,4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C87D57">
            <w:pPr>
              <w:jc w:val="center"/>
            </w:pPr>
            <w:r>
              <w:t>36,8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EE25F6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87D57">
              <w:t>1</w:t>
            </w:r>
            <w:r>
              <w:t>,</w:t>
            </w:r>
            <w:r w:rsidR="00C87D57">
              <w:t>6</w:t>
            </w:r>
            <w:r w:rsidR="00096746">
              <w:t>%</w:t>
            </w:r>
          </w:p>
        </w:tc>
      </w:tr>
      <w:tr w:rsidR="0080678A" w:rsidRPr="008A2909" w:rsidTr="00084743">
        <w:tc>
          <w:tcPr>
            <w:tcW w:w="6237" w:type="dxa"/>
          </w:tcPr>
          <w:p w:rsidR="0080678A" w:rsidRDefault="0080678A" w:rsidP="00FD013F">
            <w:pPr>
              <w:ind w:firstLine="459"/>
              <w:jc w:val="both"/>
            </w:pPr>
            <w:r>
              <w:t>в т.</w:t>
            </w:r>
            <w:r w:rsidR="007A2D00">
              <w:t xml:space="preserve"> </w:t>
            </w:r>
            <w:r>
              <w:t>ч. здания, сооружения</w:t>
            </w:r>
          </w:p>
        </w:tc>
        <w:tc>
          <w:tcPr>
            <w:tcW w:w="993" w:type="dxa"/>
            <w:shd w:val="clear" w:color="auto" w:fill="auto"/>
          </w:tcPr>
          <w:p w:rsidR="0080678A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36,3</w:t>
            </w:r>
            <w:r w:rsidR="0080678A">
              <w:t>%</w:t>
            </w:r>
          </w:p>
        </w:tc>
        <w:tc>
          <w:tcPr>
            <w:tcW w:w="1134" w:type="dxa"/>
          </w:tcPr>
          <w:p w:rsidR="0080678A" w:rsidRDefault="00B809E8" w:rsidP="00C87D57">
            <w:pPr>
              <w:jc w:val="center"/>
            </w:pPr>
            <w:r>
              <w:t>39,1</w:t>
            </w:r>
            <w:r w:rsidR="0080678A">
              <w:t>%</w:t>
            </w:r>
          </w:p>
        </w:tc>
        <w:tc>
          <w:tcPr>
            <w:tcW w:w="1275" w:type="dxa"/>
          </w:tcPr>
          <w:p w:rsidR="0080678A" w:rsidRDefault="00C87D57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-7,2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машины и оборудование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74,0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900BD3">
            <w:pPr>
              <w:jc w:val="center"/>
            </w:pPr>
            <w:r>
              <w:t>66,1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E25F6">
              <w:t>1</w:t>
            </w:r>
            <w:r w:rsidR="00C87D57">
              <w:t>2</w:t>
            </w:r>
            <w:r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транспортные средства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50,9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900BD3">
            <w:pPr>
              <w:jc w:val="center"/>
            </w:pPr>
            <w:r>
              <w:t>45,6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C87D57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+11,6</w:t>
            </w:r>
            <w:r w:rsidR="00096746">
              <w:t>%</w:t>
            </w:r>
          </w:p>
        </w:tc>
      </w:tr>
      <w:tr w:rsidR="00FD013F" w:rsidRPr="008A2909" w:rsidTr="00084743">
        <w:tc>
          <w:tcPr>
            <w:tcW w:w="6237" w:type="dxa"/>
          </w:tcPr>
          <w:p w:rsidR="00FD013F" w:rsidRDefault="00FD013F" w:rsidP="00FD013F">
            <w:pPr>
              <w:ind w:firstLine="459"/>
              <w:jc w:val="both"/>
            </w:pPr>
            <w:r>
              <w:t>продуктивный скот</w:t>
            </w:r>
          </w:p>
        </w:tc>
        <w:tc>
          <w:tcPr>
            <w:tcW w:w="993" w:type="dxa"/>
            <w:shd w:val="clear" w:color="auto" w:fill="auto"/>
          </w:tcPr>
          <w:p w:rsidR="00FD013F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37,9</w:t>
            </w:r>
            <w:r w:rsidR="0080678A">
              <w:t>%</w:t>
            </w:r>
          </w:p>
        </w:tc>
        <w:tc>
          <w:tcPr>
            <w:tcW w:w="1134" w:type="dxa"/>
          </w:tcPr>
          <w:p w:rsidR="00FD013F" w:rsidRDefault="00B809E8" w:rsidP="00C87D57">
            <w:pPr>
              <w:jc w:val="center"/>
            </w:pPr>
            <w:r>
              <w:t>33,3</w:t>
            </w:r>
            <w:r w:rsidR="0080678A">
              <w:t>%</w:t>
            </w:r>
          </w:p>
        </w:tc>
        <w:tc>
          <w:tcPr>
            <w:tcW w:w="1275" w:type="dxa"/>
          </w:tcPr>
          <w:p w:rsidR="00FD013F" w:rsidRDefault="00096746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EE25F6">
              <w:t>1</w:t>
            </w:r>
            <w:r w:rsidR="00C87D57">
              <w:t>3</w:t>
            </w:r>
            <w:r>
              <w:t>,</w:t>
            </w:r>
            <w:r w:rsidR="00C87D57">
              <w:t>8</w:t>
            </w:r>
            <w:r>
              <w:t>%</w:t>
            </w:r>
          </w:p>
        </w:tc>
      </w:tr>
    </w:tbl>
    <w:p w:rsidR="00FD013F" w:rsidRDefault="00FD013F" w:rsidP="00BB281D"/>
    <w:p w:rsidR="0080678A" w:rsidRDefault="00C01390" w:rsidP="00C01390">
      <w:pPr>
        <w:ind w:firstLine="851"/>
        <w:jc w:val="both"/>
      </w:pPr>
      <w:r>
        <w:t>Износ основных средств производства крайне высок, особенно по машинам и оборудованию, что приводит к частым поломкам и, как следствие, срыву технологии производства. В 201</w:t>
      </w:r>
      <w:r w:rsidR="00C87D57">
        <w:t>8</w:t>
      </w:r>
      <w:r>
        <w:t xml:space="preserve"> год</w:t>
      </w:r>
      <w:r w:rsidR="00EE25F6">
        <w:t>у</w:t>
      </w:r>
      <w:r>
        <w:t xml:space="preserve"> был произведен капитальный ремонт </w:t>
      </w:r>
      <w:r w:rsidR="00C87D57">
        <w:t>силосных ям</w:t>
      </w:r>
      <w:r w:rsidR="00DE37A2">
        <w:t xml:space="preserve"> (отд. МТФ Юрьевское)</w:t>
      </w:r>
      <w:r w:rsidR="00C87D57">
        <w:t xml:space="preserve">, </w:t>
      </w:r>
      <w:r w:rsidR="00FA21AE">
        <w:t xml:space="preserve">капитальный ремонт </w:t>
      </w:r>
      <w:r w:rsidR="00C87D57">
        <w:t>крыши мех</w:t>
      </w:r>
      <w:r w:rsidR="00FA21AE">
        <w:t xml:space="preserve">. </w:t>
      </w:r>
      <w:r w:rsidR="00C87D57">
        <w:t>мастерских</w:t>
      </w:r>
      <w:r w:rsidR="00FA21AE">
        <w:t xml:space="preserve"> (отд. Центральное)</w:t>
      </w:r>
      <w:r w:rsidR="00C87D57">
        <w:t xml:space="preserve">, </w:t>
      </w:r>
      <w:r w:rsidR="00DE37A2">
        <w:t xml:space="preserve">проведена реконструкция </w:t>
      </w:r>
      <w:r w:rsidR="00C87D57">
        <w:t>водопровод</w:t>
      </w:r>
      <w:r w:rsidR="00FA21AE">
        <w:t>а</w:t>
      </w:r>
      <w:r w:rsidR="0037148F">
        <w:t>,</w:t>
      </w:r>
      <w:r w:rsidR="00C87D57">
        <w:t xml:space="preserve"> </w:t>
      </w:r>
      <w:r w:rsidR="00DE37A2">
        <w:t xml:space="preserve">подготовлена </w:t>
      </w:r>
      <w:r w:rsidR="00C87D57">
        <w:t xml:space="preserve">проектная документация для строительства </w:t>
      </w:r>
      <w:r w:rsidR="00DE37A2">
        <w:t>второй очереди животноводческого комплекса на 1000 гол</w:t>
      </w:r>
      <w:r w:rsidR="0037148F">
        <w:t>,</w:t>
      </w:r>
      <w:r w:rsidR="00DE37A2">
        <w:t xml:space="preserve"> </w:t>
      </w:r>
      <w:r w:rsidR="0037148F">
        <w:t xml:space="preserve">для обновления генетического потенциала стада закуплено 70 племенных нетелей из Голландии </w:t>
      </w:r>
      <w:r w:rsidR="00FA21AE">
        <w:t>(</w:t>
      </w:r>
      <w:r w:rsidR="00DE37A2">
        <w:t>от</w:t>
      </w:r>
      <w:r w:rsidR="00C87D57">
        <w:t xml:space="preserve">д. </w:t>
      </w:r>
      <w:r w:rsidR="00DE37A2">
        <w:t xml:space="preserve">МТФ </w:t>
      </w:r>
      <w:r w:rsidR="00C87D57">
        <w:t>Тиняково</w:t>
      </w:r>
      <w:r w:rsidR="00FA21AE">
        <w:t>)</w:t>
      </w:r>
      <w:r w:rsidR="00C87D57">
        <w:t>,</w:t>
      </w:r>
      <w:r>
        <w:t xml:space="preserve"> </w:t>
      </w:r>
      <w:r w:rsidR="0037148F">
        <w:t xml:space="preserve">сумма инвестиций составила 18 460 тыс. руб., </w:t>
      </w:r>
      <w:r w:rsidR="0093532F">
        <w:t xml:space="preserve">проведен </w:t>
      </w:r>
      <w:r w:rsidR="0037148F">
        <w:t xml:space="preserve">комплексный </w:t>
      </w:r>
      <w:r w:rsidR="0093532F">
        <w:t xml:space="preserve">аудит производственного процесса на обоих </w:t>
      </w:r>
      <w:r w:rsidR="0037148F">
        <w:t>МТФ</w:t>
      </w:r>
      <w:r w:rsidR="0093532F">
        <w:t>, разработана и внедрена программа модернизации производственного процесса</w:t>
      </w:r>
      <w:r w:rsidR="0037148F">
        <w:t xml:space="preserve"> в животноводстве</w:t>
      </w:r>
      <w:r w:rsidR="0093532F">
        <w:t xml:space="preserve">, </w:t>
      </w:r>
      <w:r w:rsidR="0037148F">
        <w:t xml:space="preserve">а </w:t>
      </w:r>
      <w:r w:rsidR="00096746">
        <w:t>также</w:t>
      </w:r>
      <w:r>
        <w:t xml:space="preserve"> приобретен</w:t>
      </w:r>
      <w:r w:rsidR="0037148F">
        <w:t>а</w:t>
      </w:r>
      <w:r>
        <w:t xml:space="preserve"> </w:t>
      </w:r>
      <w:r w:rsidR="0037148F">
        <w:t xml:space="preserve">с/х </w:t>
      </w:r>
      <w:r>
        <w:t>техник</w:t>
      </w:r>
      <w:r w:rsidR="0037148F">
        <w:t>а</w:t>
      </w:r>
      <w:r>
        <w:t xml:space="preserve"> на </w:t>
      </w:r>
      <w:r w:rsidR="00C87D57">
        <w:t>2</w:t>
      </w:r>
      <w:r w:rsidR="00B809E8">
        <w:t> </w:t>
      </w:r>
      <w:r w:rsidR="00C87D57">
        <w:t>809</w:t>
      </w:r>
      <w:r>
        <w:t xml:space="preserve"> тыс. руб.</w:t>
      </w:r>
    </w:p>
    <w:p w:rsidR="0080678A" w:rsidRDefault="0080678A" w:rsidP="00BB281D"/>
    <w:p w:rsidR="00FD013F" w:rsidRPr="00A339FD" w:rsidRDefault="00A339FD" w:rsidP="00FD013F">
      <w:pPr>
        <w:ind w:firstLine="567"/>
        <w:rPr>
          <w:u w:val="single"/>
        </w:rPr>
      </w:pPr>
      <w:r>
        <w:rPr>
          <w:u w:val="single"/>
        </w:rPr>
        <w:t xml:space="preserve">Производительность и </w:t>
      </w:r>
      <w:r>
        <w:rPr>
          <w:u w:val="single"/>
          <w:lang w:val="en-US"/>
        </w:rPr>
        <w:t>EBITDA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993"/>
        <w:gridCol w:w="1134"/>
        <w:gridCol w:w="1275"/>
      </w:tblGrid>
      <w:tr w:rsidR="00FD013F" w:rsidRPr="008A2909" w:rsidTr="00FD013F">
        <w:tc>
          <w:tcPr>
            <w:tcW w:w="6237" w:type="dxa"/>
          </w:tcPr>
          <w:p w:rsidR="00FD013F" w:rsidRPr="008A2909" w:rsidRDefault="00FD013F" w:rsidP="00FD013F">
            <w:pPr>
              <w:ind w:firstLine="180"/>
              <w:jc w:val="both"/>
            </w:pPr>
            <w:r w:rsidRPr="008A2909">
              <w:t>Производительность труда</w:t>
            </w:r>
            <w:r>
              <w:t>, тыс. руб./чел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1 326</w:t>
            </w:r>
          </w:p>
        </w:tc>
        <w:tc>
          <w:tcPr>
            <w:tcW w:w="1134" w:type="dxa"/>
          </w:tcPr>
          <w:p w:rsidR="00FD013F" w:rsidRPr="00A45C7A" w:rsidRDefault="00B809E8" w:rsidP="00C87D57">
            <w:pPr>
              <w:jc w:val="center"/>
              <w:rPr>
                <w:lang w:val="en-US"/>
              </w:rPr>
            </w:pPr>
            <w:r>
              <w:t>1 420</w:t>
            </w:r>
          </w:p>
        </w:tc>
        <w:tc>
          <w:tcPr>
            <w:tcW w:w="1275" w:type="dxa"/>
          </w:tcPr>
          <w:p w:rsidR="00FD013F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-6,6</w:t>
            </w:r>
            <w:r w:rsidR="00096746">
              <w:t>%</w:t>
            </w:r>
          </w:p>
        </w:tc>
      </w:tr>
      <w:tr w:rsidR="00FD013F" w:rsidRPr="008A2909" w:rsidTr="00FD013F">
        <w:tc>
          <w:tcPr>
            <w:tcW w:w="6237" w:type="dxa"/>
          </w:tcPr>
          <w:p w:rsidR="00FD013F" w:rsidRPr="00845333" w:rsidRDefault="00FD013F" w:rsidP="00FD013F">
            <w:pPr>
              <w:ind w:firstLine="180"/>
              <w:jc w:val="both"/>
            </w:pPr>
            <w:r>
              <w:rPr>
                <w:lang w:val="en-US"/>
              </w:rPr>
              <w:t>EBITDA</w:t>
            </w:r>
            <w:r w:rsidR="00845333">
              <w:t>, тыс. руб.</w:t>
            </w:r>
          </w:p>
        </w:tc>
        <w:tc>
          <w:tcPr>
            <w:tcW w:w="993" w:type="dxa"/>
            <w:shd w:val="clear" w:color="auto" w:fill="auto"/>
          </w:tcPr>
          <w:p w:rsidR="00FD013F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33 138</w:t>
            </w:r>
          </w:p>
        </w:tc>
        <w:tc>
          <w:tcPr>
            <w:tcW w:w="1134" w:type="dxa"/>
          </w:tcPr>
          <w:p w:rsidR="00FD013F" w:rsidRPr="008A2909" w:rsidRDefault="00B809E8" w:rsidP="005D6C3C">
            <w:pPr>
              <w:jc w:val="center"/>
            </w:pPr>
            <w:r>
              <w:t>36 619</w:t>
            </w:r>
          </w:p>
        </w:tc>
        <w:tc>
          <w:tcPr>
            <w:tcW w:w="1275" w:type="dxa"/>
          </w:tcPr>
          <w:p w:rsidR="00FD013F" w:rsidRDefault="00C87D57" w:rsidP="00584EA9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  <w:r w:rsidR="0055121F">
              <w:t>9</w:t>
            </w:r>
            <w:r>
              <w:t>,5</w:t>
            </w:r>
            <w:r w:rsidR="00B0689E">
              <w:t>%</w:t>
            </w:r>
          </w:p>
        </w:tc>
      </w:tr>
    </w:tbl>
    <w:p w:rsidR="00845333" w:rsidRDefault="00845333" w:rsidP="00BB281D">
      <w:pPr>
        <w:jc w:val="both"/>
        <w:rPr>
          <w:u w:val="single"/>
        </w:rPr>
      </w:pPr>
    </w:p>
    <w:p w:rsidR="0080678A" w:rsidRPr="0080678A" w:rsidRDefault="0080678A" w:rsidP="00845333">
      <w:pPr>
        <w:ind w:firstLine="567"/>
        <w:jc w:val="both"/>
        <w:rPr>
          <w:u w:val="single"/>
        </w:rPr>
      </w:pPr>
      <w:r w:rsidRPr="0080678A">
        <w:rPr>
          <w:u w:val="single"/>
        </w:rPr>
        <w:t>Собственный капитал</w:t>
      </w:r>
      <w:r>
        <w:rPr>
          <w:u w:val="single"/>
        </w:rPr>
        <w:t>, тыс. руб.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80678A" w:rsidRPr="008A2909" w:rsidTr="00845333">
        <w:tc>
          <w:tcPr>
            <w:tcW w:w="6234" w:type="dxa"/>
          </w:tcPr>
          <w:p w:rsidR="0080678A" w:rsidRPr="008A2909" w:rsidRDefault="0080678A" w:rsidP="00084743">
            <w:pPr>
              <w:ind w:firstLine="180"/>
              <w:jc w:val="both"/>
            </w:pPr>
            <w:r>
              <w:lastRenderedPageBreak/>
              <w:t>Сумма чистых активов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B809E8" w:rsidP="00B809E8">
            <w:pPr>
              <w:tabs>
                <w:tab w:val="center" w:pos="753"/>
                <w:tab w:val="right" w:pos="1507"/>
              </w:tabs>
              <w:jc w:val="center"/>
            </w:pPr>
            <w:r>
              <w:t>330 057</w:t>
            </w:r>
          </w:p>
        </w:tc>
        <w:tc>
          <w:tcPr>
            <w:tcW w:w="1134" w:type="dxa"/>
          </w:tcPr>
          <w:p w:rsidR="0080678A" w:rsidRPr="008A2909" w:rsidRDefault="00B809E8" w:rsidP="00084743">
            <w:pPr>
              <w:jc w:val="center"/>
            </w:pPr>
            <w:r>
              <w:t>330 069</w:t>
            </w:r>
          </w:p>
        </w:tc>
        <w:tc>
          <w:tcPr>
            <w:tcW w:w="1275" w:type="dxa"/>
          </w:tcPr>
          <w:p w:rsidR="0080678A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  <w:tr w:rsidR="0080678A" w:rsidRPr="008A2909" w:rsidTr="00845333">
        <w:tc>
          <w:tcPr>
            <w:tcW w:w="6234" w:type="dxa"/>
          </w:tcPr>
          <w:p w:rsidR="0080678A" w:rsidRPr="00FD013F" w:rsidRDefault="0080678A" w:rsidP="00084743">
            <w:pPr>
              <w:ind w:firstLine="180"/>
              <w:jc w:val="both"/>
            </w:pPr>
            <w:r>
              <w:t>Уставный капитал</w:t>
            </w:r>
          </w:p>
        </w:tc>
        <w:tc>
          <w:tcPr>
            <w:tcW w:w="996" w:type="dxa"/>
            <w:shd w:val="clear" w:color="auto" w:fill="auto"/>
          </w:tcPr>
          <w:p w:rsidR="0080678A" w:rsidRPr="008A2909" w:rsidRDefault="0055121F" w:rsidP="00084743">
            <w:pPr>
              <w:tabs>
                <w:tab w:val="center" w:pos="753"/>
                <w:tab w:val="right" w:pos="1507"/>
              </w:tabs>
              <w:jc w:val="center"/>
            </w:pPr>
            <w:r>
              <w:t>123</w:t>
            </w:r>
          </w:p>
        </w:tc>
        <w:tc>
          <w:tcPr>
            <w:tcW w:w="1134" w:type="dxa"/>
          </w:tcPr>
          <w:p w:rsidR="0080678A" w:rsidRPr="007B4B4B" w:rsidRDefault="00C87D57" w:rsidP="00084743">
            <w:pPr>
              <w:jc w:val="center"/>
              <w:rPr>
                <w:lang w:val="en-US"/>
              </w:rPr>
            </w:pPr>
            <w:r>
              <w:t>123</w:t>
            </w:r>
          </w:p>
        </w:tc>
        <w:tc>
          <w:tcPr>
            <w:tcW w:w="1275" w:type="dxa"/>
          </w:tcPr>
          <w:p w:rsidR="0080678A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</w:t>
            </w:r>
          </w:p>
        </w:tc>
      </w:tr>
      <w:tr w:rsidR="00584EA9" w:rsidRPr="008A2909" w:rsidTr="00845333">
        <w:tc>
          <w:tcPr>
            <w:tcW w:w="6234" w:type="dxa"/>
          </w:tcPr>
          <w:p w:rsidR="00584EA9" w:rsidRPr="00584EA9" w:rsidRDefault="00584EA9" w:rsidP="00084743">
            <w:pPr>
              <w:ind w:firstLine="180"/>
              <w:jc w:val="both"/>
            </w:pPr>
          </w:p>
        </w:tc>
        <w:tc>
          <w:tcPr>
            <w:tcW w:w="996" w:type="dxa"/>
            <w:shd w:val="clear" w:color="auto" w:fill="auto"/>
          </w:tcPr>
          <w:p w:rsidR="00584EA9" w:rsidRDefault="00584EA9" w:rsidP="00084743">
            <w:pPr>
              <w:tabs>
                <w:tab w:val="center" w:pos="753"/>
                <w:tab w:val="right" w:pos="1507"/>
              </w:tabs>
              <w:jc w:val="center"/>
            </w:pPr>
          </w:p>
        </w:tc>
        <w:tc>
          <w:tcPr>
            <w:tcW w:w="1134" w:type="dxa"/>
          </w:tcPr>
          <w:p w:rsidR="00584EA9" w:rsidRDefault="00584EA9" w:rsidP="00584EA9">
            <w:pPr>
              <w:jc w:val="center"/>
            </w:pPr>
          </w:p>
        </w:tc>
        <w:tc>
          <w:tcPr>
            <w:tcW w:w="1275" w:type="dxa"/>
          </w:tcPr>
          <w:p w:rsidR="00584EA9" w:rsidRDefault="00584EA9" w:rsidP="00084743">
            <w:pPr>
              <w:tabs>
                <w:tab w:val="center" w:pos="753"/>
                <w:tab w:val="right" w:pos="1507"/>
              </w:tabs>
              <w:jc w:val="center"/>
            </w:pPr>
          </w:p>
        </w:tc>
      </w:tr>
    </w:tbl>
    <w:p w:rsidR="00214EAE" w:rsidRPr="008A2909" w:rsidRDefault="00214EAE" w:rsidP="00BB281D">
      <w:pPr>
        <w:jc w:val="both"/>
      </w:pPr>
    </w:p>
    <w:p w:rsidR="006D47F5" w:rsidRPr="00214EAE" w:rsidRDefault="006D47F5" w:rsidP="00214EAE">
      <w:pPr>
        <w:pStyle w:val="1"/>
        <w:ind w:right="-426"/>
      </w:pPr>
      <w:bookmarkStart w:id="6" w:name="_Toc448418552"/>
      <w:r w:rsidRPr="00214EAE">
        <w:t>Информация об использовании энергетических ресурсов</w:t>
      </w:r>
      <w:r w:rsidR="00214EAE" w:rsidRPr="00214EAE">
        <w:tab/>
      </w:r>
      <w:r w:rsidR="00214EAE" w:rsidRPr="00214EAE">
        <w:rPr>
          <w:bCs w:val="0"/>
        </w:rPr>
        <w:t>201</w:t>
      </w:r>
      <w:r w:rsidR="00C6225C">
        <w:rPr>
          <w:bCs w:val="0"/>
        </w:rPr>
        <w:t>8</w:t>
      </w:r>
      <w:r w:rsidR="00214EAE" w:rsidRPr="00214EAE">
        <w:rPr>
          <w:bCs w:val="0"/>
        </w:rPr>
        <w:t xml:space="preserve"> г.      201</w:t>
      </w:r>
      <w:r w:rsidR="00C6225C">
        <w:rPr>
          <w:bCs w:val="0"/>
        </w:rPr>
        <w:t>7</w:t>
      </w:r>
      <w:r w:rsidR="00214EAE" w:rsidRPr="00214EAE">
        <w:rPr>
          <w:bCs w:val="0"/>
        </w:rPr>
        <w:t xml:space="preserve"> г.  201</w:t>
      </w:r>
      <w:r w:rsidR="00C87D57">
        <w:rPr>
          <w:bCs w:val="0"/>
        </w:rPr>
        <w:t>8</w:t>
      </w:r>
      <w:r w:rsidR="00214EAE" w:rsidRPr="00214EAE">
        <w:rPr>
          <w:bCs w:val="0"/>
        </w:rPr>
        <w:t xml:space="preserve"> г. к 201</w:t>
      </w:r>
      <w:r w:rsidR="00C87D57">
        <w:rPr>
          <w:bCs w:val="0"/>
        </w:rPr>
        <w:t>7</w:t>
      </w:r>
      <w:r w:rsidR="00214EAE" w:rsidRPr="00214EAE">
        <w:rPr>
          <w:bCs w:val="0"/>
        </w:rPr>
        <w:t xml:space="preserve"> г.</w:t>
      </w:r>
      <w:bookmarkEnd w:id="6"/>
    </w:p>
    <w:p w:rsidR="006D47F5" w:rsidRDefault="006D47F5" w:rsidP="006D47F5"/>
    <w:p w:rsidR="006D47F5" w:rsidRPr="00214EAE" w:rsidRDefault="006D47F5" w:rsidP="006D47F5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натуральном выражении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895"/>
        <w:gridCol w:w="996"/>
        <w:gridCol w:w="1134"/>
        <w:gridCol w:w="1275"/>
      </w:tblGrid>
      <w:tr w:rsidR="00214EAE" w:rsidRPr="008A2909" w:rsidTr="00214EAE">
        <w:tc>
          <w:tcPr>
            <w:tcW w:w="5387" w:type="dxa"/>
          </w:tcPr>
          <w:p w:rsidR="00214EAE" w:rsidRPr="008A2909" w:rsidRDefault="00214EAE" w:rsidP="006D47F5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847" w:type="dxa"/>
          </w:tcPr>
          <w:p w:rsidR="00214EAE" w:rsidRPr="008A2909" w:rsidRDefault="00214EAE" w:rsidP="00214EAE">
            <w:pPr>
              <w:ind w:firstLine="180"/>
              <w:jc w:val="center"/>
            </w:pPr>
            <w:r>
              <w:t>Гкал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400,3</w:t>
            </w:r>
          </w:p>
        </w:tc>
        <w:tc>
          <w:tcPr>
            <w:tcW w:w="1134" w:type="dxa"/>
          </w:tcPr>
          <w:p w:rsidR="00214EAE" w:rsidRPr="008A2909" w:rsidRDefault="00876A11" w:rsidP="006D47F5">
            <w:pPr>
              <w:jc w:val="center"/>
            </w:pPr>
            <w:r>
              <w:t>388,9</w:t>
            </w:r>
          </w:p>
        </w:tc>
        <w:tc>
          <w:tcPr>
            <w:tcW w:w="1275" w:type="dxa"/>
          </w:tcPr>
          <w:p w:rsidR="00214EAE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+2,9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847" w:type="dxa"/>
          </w:tcPr>
          <w:p w:rsidR="00214EAE" w:rsidRPr="00FD013F" w:rsidRDefault="007F1AA0" w:rsidP="007F1AA0">
            <w:pPr>
              <w:ind w:firstLine="180"/>
              <w:jc w:val="center"/>
            </w:pPr>
            <w:proofErr w:type="spellStart"/>
            <w:r>
              <w:t>М</w:t>
            </w:r>
            <w:r w:rsidR="00214EAE">
              <w:t>Вт</w:t>
            </w:r>
            <w:r>
              <w:t>·</w:t>
            </w:r>
            <w:r w:rsidR="00214EAE">
              <w:t>ч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746,3</w:t>
            </w:r>
          </w:p>
        </w:tc>
        <w:tc>
          <w:tcPr>
            <w:tcW w:w="1134" w:type="dxa"/>
          </w:tcPr>
          <w:p w:rsidR="00214EAE" w:rsidRPr="006D47F5" w:rsidRDefault="00876A11" w:rsidP="006D47F5">
            <w:pPr>
              <w:jc w:val="center"/>
            </w:pPr>
            <w:r>
              <w:t>756,0</w:t>
            </w:r>
          </w:p>
        </w:tc>
        <w:tc>
          <w:tcPr>
            <w:tcW w:w="1275" w:type="dxa"/>
          </w:tcPr>
          <w:p w:rsidR="00214EAE" w:rsidRDefault="00C87D57" w:rsidP="007C38EF">
            <w:pPr>
              <w:tabs>
                <w:tab w:val="center" w:pos="753"/>
                <w:tab w:val="right" w:pos="1507"/>
              </w:tabs>
              <w:jc w:val="center"/>
            </w:pPr>
            <w:r>
              <w:t>-1,3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37,9</w:t>
            </w:r>
          </w:p>
        </w:tc>
        <w:tc>
          <w:tcPr>
            <w:tcW w:w="1134" w:type="dxa"/>
          </w:tcPr>
          <w:p w:rsidR="00214EAE" w:rsidRPr="006D47F5" w:rsidRDefault="00876A11" w:rsidP="00C87D57">
            <w:pPr>
              <w:jc w:val="center"/>
            </w:pPr>
            <w:r>
              <w:t>47,0</w:t>
            </w:r>
          </w:p>
        </w:tc>
        <w:tc>
          <w:tcPr>
            <w:tcW w:w="1275" w:type="dxa"/>
          </w:tcPr>
          <w:p w:rsidR="00214EAE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-19,4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Pr="00FD013F" w:rsidRDefault="00214EAE" w:rsidP="006D47F5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183,2</w:t>
            </w:r>
          </w:p>
        </w:tc>
        <w:tc>
          <w:tcPr>
            <w:tcW w:w="1134" w:type="dxa"/>
          </w:tcPr>
          <w:p w:rsidR="00214EAE" w:rsidRPr="006D47F5" w:rsidRDefault="00876A11" w:rsidP="006D47F5">
            <w:pPr>
              <w:jc w:val="center"/>
            </w:pPr>
            <w:r>
              <w:t>258,0</w:t>
            </w:r>
          </w:p>
        </w:tc>
        <w:tc>
          <w:tcPr>
            <w:tcW w:w="1275" w:type="dxa"/>
          </w:tcPr>
          <w:p w:rsidR="00214EAE" w:rsidRDefault="00C87D57" w:rsidP="006D47F5">
            <w:pPr>
              <w:tabs>
                <w:tab w:val="center" w:pos="753"/>
                <w:tab w:val="right" w:pos="1507"/>
              </w:tabs>
              <w:jc w:val="center"/>
            </w:pPr>
            <w:r>
              <w:t>-29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5387" w:type="dxa"/>
          </w:tcPr>
          <w:p w:rsidR="00214EAE" w:rsidRDefault="00214EAE" w:rsidP="006D47F5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847" w:type="dxa"/>
          </w:tcPr>
          <w:p w:rsidR="00214EAE" w:rsidRPr="00FD013F" w:rsidRDefault="00214EAE" w:rsidP="00214EAE">
            <w:pPr>
              <w:ind w:firstLine="180"/>
              <w:jc w:val="center"/>
            </w:pPr>
            <w:r>
              <w:t>м3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21 012</w:t>
            </w:r>
          </w:p>
        </w:tc>
        <w:tc>
          <w:tcPr>
            <w:tcW w:w="1134" w:type="dxa"/>
          </w:tcPr>
          <w:p w:rsidR="00214EAE" w:rsidRPr="006D47F5" w:rsidRDefault="00876A11" w:rsidP="006D47F5">
            <w:pPr>
              <w:jc w:val="center"/>
            </w:pPr>
            <w:r>
              <w:t>20 680</w:t>
            </w:r>
          </w:p>
        </w:tc>
        <w:tc>
          <w:tcPr>
            <w:tcW w:w="1275" w:type="dxa"/>
          </w:tcPr>
          <w:p w:rsidR="00214EAE" w:rsidRDefault="0055121F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87D57">
              <w:t>1</w:t>
            </w:r>
            <w:r>
              <w:t>,</w:t>
            </w:r>
            <w:r w:rsidR="00C87D57">
              <w:t>6</w:t>
            </w:r>
            <w:r w:rsidR="007F1AA0">
              <w:t>%</w:t>
            </w:r>
          </w:p>
        </w:tc>
      </w:tr>
    </w:tbl>
    <w:p w:rsidR="00214EAE" w:rsidRDefault="00214EAE"/>
    <w:p w:rsidR="00214EAE" w:rsidRPr="00214EAE" w:rsidRDefault="00214EAE">
      <w:pPr>
        <w:rPr>
          <w:u w:val="single"/>
        </w:rPr>
      </w:pPr>
      <w:r w:rsidRPr="00214EAE">
        <w:rPr>
          <w:u w:val="single"/>
        </w:rPr>
        <w:t>Использование энергетических ресурсов в стоимостном выражении, тыс. руб.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6234"/>
        <w:gridCol w:w="996"/>
        <w:gridCol w:w="1134"/>
        <w:gridCol w:w="1275"/>
      </w:tblGrid>
      <w:tr w:rsidR="00214EAE" w:rsidRPr="008A2909" w:rsidTr="00214EAE">
        <w:tc>
          <w:tcPr>
            <w:tcW w:w="6234" w:type="dxa"/>
          </w:tcPr>
          <w:p w:rsidR="00214EAE" w:rsidRPr="008A2909" w:rsidRDefault="00214EAE" w:rsidP="00214EAE">
            <w:pPr>
              <w:ind w:firstLine="180"/>
              <w:jc w:val="both"/>
            </w:pPr>
            <w:r>
              <w:t>Тепловая энергия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866,6</w:t>
            </w:r>
          </w:p>
        </w:tc>
        <w:tc>
          <w:tcPr>
            <w:tcW w:w="1134" w:type="dxa"/>
          </w:tcPr>
          <w:p w:rsidR="00214EAE" w:rsidRPr="006D47F5" w:rsidRDefault="00876A11" w:rsidP="00214EAE">
            <w:pPr>
              <w:jc w:val="center"/>
            </w:pPr>
            <w:r>
              <w:t>822,0</w:t>
            </w:r>
          </w:p>
        </w:tc>
        <w:tc>
          <w:tcPr>
            <w:tcW w:w="1275" w:type="dxa"/>
          </w:tcPr>
          <w:p w:rsidR="00214EAE" w:rsidRDefault="00C87D57" w:rsidP="0055121F">
            <w:pPr>
              <w:tabs>
                <w:tab w:val="center" w:pos="753"/>
                <w:tab w:val="right" w:pos="1507"/>
              </w:tabs>
              <w:jc w:val="center"/>
            </w:pPr>
            <w:r>
              <w:t>+5,4</w:t>
            </w:r>
            <w:r w:rsidR="007F1AA0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Электричество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4 451</w:t>
            </w:r>
          </w:p>
        </w:tc>
        <w:tc>
          <w:tcPr>
            <w:tcW w:w="1134" w:type="dxa"/>
          </w:tcPr>
          <w:p w:rsidR="00214EAE" w:rsidRPr="006D47F5" w:rsidRDefault="00876A11" w:rsidP="008E5965">
            <w:pPr>
              <w:jc w:val="center"/>
            </w:pPr>
            <w:r>
              <w:t>4 348</w:t>
            </w:r>
          </w:p>
        </w:tc>
        <w:tc>
          <w:tcPr>
            <w:tcW w:w="1275" w:type="dxa"/>
          </w:tcPr>
          <w:p w:rsidR="00214EAE" w:rsidRDefault="0068782C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87D57">
              <w:t>2</w:t>
            </w:r>
            <w:r w:rsidR="0055121F">
              <w:t>,</w:t>
            </w:r>
            <w:r w:rsidR="00C87D57">
              <w:t>4</w:t>
            </w:r>
            <w:r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Бензин автомобильный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2 025</w:t>
            </w:r>
          </w:p>
        </w:tc>
        <w:tc>
          <w:tcPr>
            <w:tcW w:w="1134" w:type="dxa"/>
          </w:tcPr>
          <w:p w:rsidR="00214EAE" w:rsidRPr="006D47F5" w:rsidRDefault="00876A11" w:rsidP="0098532A">
            <w:pPr>
              <w:jc w:val="center"/>
            </w:pPr>
            <w:r>
              <w:t>1 653</w:t>
            </w:r>
          </w:p>
        </w:tc>
        <w:tc>
          <w:tcPr>
            <w:tcW w:w="1275" w:type="dxa"/>
          </w:tcPr>
          <w:p w:rsidR="00214EAE" w:rsidRDefault="007C38EF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87D57">
              <w:t>22</w:t>
            </w:r>
            <w:r w:rsidR="0055121F">
              <w:t>,</w:t>
            </w:r>
            <w:r w:rsidR="00C87D57">
              <w:t>5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Pr="00FD013F" w:rsidRDefault="00214EAE" w:rsidP="00214EAE">
            <w:pPr>
              <w:ind w:firstLine="180"/>
              <w:jc w:val="both"/>
            </w:pPr>
            <w:r>
              <w:t>Дизельное топливо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9 316</w:t>
            </w:r>
          </w:p>
        </w:tc>
        <w:tc>
          <w:tcPr>
            <w:tcW w:w="1134" w:type="dxa"/>
          </w:tcPr>
          <w:p w:rsidR="00214EAE" w:rsidRPr="006D47F5" w:rsidRDefault="00876A11" w:rsidP="00C87D57">
            <w:pPr>
              <w:jc w:val="center"/>
            </w:pPr>
            <w:r>
              <w:t>8 777</w:t>
            </w:r>
          </w:p>
        </w:tc>
        <w:tc>
          <w:tcPr>
            <w:tcW w:w="1275" w:type="dxa"/>
          </w:tcPr>
          <w:p w:rsidR="00214EAE" w:rsidRDefault="00C87D57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+6</w:t>
            </w:r>
            <w:r w:rsidR="0055121F">
              <w:t>,</w:t>
            </w:r>
            <w:r>
              <w:t>1</w:t>
            </w:r>
            <w:r w:rsidR="0068782C">
              <w:t>%</w:t>
            </w:r>
          </w:p>
        </w:tc>
      </w:tr>
      <w:tr w:rsidR="00214EAE" w:rsidRPr="008A2909" w:rsidTr="00214EAE">
        <w:tc>
          <w:tcPr>
            <w:tcW w:w="6234" w:type="dxa"/>
          </w:tcPr>
          <w:p w:rsidR="00214EAE" w:rsidRDefault="00214EAE" w:rsidP="00214EAE">
            <w:pPr>
              <w:ind w:firstLine="180"/>
              <w:jc w:val="both"/>
            </w:pPr>
            <w:r>
              <w:t>Газ природный</w:t>
            </w:r>
          </w:p>
        </w:tc>
        <w:tc>
          <w:tcPr>
            <w:tcW w:w="996" w:type="dxa"/>
            <w:shd w:val="clear" w:color="auto" w:fill="auto"/>
          </w:tcPr>
          <w:p w:rsidR="00214EAE" w:rsidRPr="008A2909" w:rsidRDefault="00876A11" w:rsidP="00876A11">
            <w:pPr>
              <w:tabs>
                <w:tab w:val="center" w:pos="753"/>
                <w:tab w:val="right" w:pos="1507"/>
              </w:tabs>
              <w:jc w:val="center"/>
            </w:pPr>
            <w:r>
              <w:t>127,6</w:t>
            </w:r>
          </w:p>
        </w:tc>
        <w:tc>
          <w:tcPr>
            <w:tcW w:w="1134" w:type="dxa"/>
          </w:tcPr>
          <w:p w:rsidR="00214EAE" w:rsidRPr="006D47F5" w:rsidRDefault="00876A11" w:rsidP="0098532A">
            <w:pPr>
              <w:jc w:val="center"/>
            </w:pPr>
            <w:r>
              <w:t>123,0</w:t>
            </w:r>
          </w:p>
        </w:tc>
        <w:tc>
          <w:tcPr>
            <w:tcW w:w="1275" w:type="dxa"/>
          </w:tcPr>
          <w:p w:rsidR="00214EAE" w:rsidRDefault="0055121F" w:rsidP="00C87D57">
            <w:pPr>
              <w:tabs>
                <w:tab w:val="center" w:pos="753"/>
                <w:tab w:val="right" w:pos="1507"/>
              </w:tabs>
              <w:jc w:val="center"/>
            </w:pPr>
            <w:r>
              <w:t>+</w:t>
            </w:r>
            <w:r w:rsidR="00C87D57">
              <w:t>3</w:t>
            </w:r>
            <w:r>
              <w:t>,</w:t>
            </w:r>
            <w:r w:rsidR="00C87D57">
              <w:t>7</w:t>
            </w:r>
            <w:r w:rsidR="0068782C">
              <w:t>%</w:t>
            </w:r>
          </w:p>
        </w:tc>
      </w:tr>
    </w:tbl>
    <w:p w:rsidR="006D47F5" w:rsidRPr="006D47F5" w:rsidRDefault="006D47F5" w:rsidP="006D47F5"/>
    <w:p w:rsidR="00D7630B" w:rsidRPr="008A2909" w:rsidRDefault="00D7630B" w:rsidP="00B36BEB">
      <w:pPr>
        <w:pStyle w:val="1"/>
      </w:pPr>
      <w:bookmarkStart w:id="7" w:name="_Toc448418553"/>
      <w:r w:rsidRPr="008A2909">
        <w:t>Крупные сделки общества и сделки, в которых имеется заинтересованность.</w:t>
      </w:r>
      <w:bookmarkEnd w:id="7"/>
    </w:p>
    <w:p w:rsidR="00096746" w:rsidRDefault="00096746" w:rsidP="008E7130">
      <w:pPr>
        <w:jc w:val="both"/>
      </w:pPr>
    </w:p>
    <w:p w:rsidR="00815535" w:rsidRDefault="00D7630B" w:rsidP="008E7130">
      <w:pPr>
        <w:jc w:val="both"/>
      </w:pPr>
      <w:r w:rsidRPr="008A2909">
        <w:t xml:space="preserve">В отчетном году сделки, </w:t>
      </w:r>
      <w:r w:rsidR="00815535">
        <w:t>признаваемые в соответствии с Федеральным законом «Об акционерных обществах» крупными сделками не совершались.</w:t>
      </w:r>
    </w:p>
    <w:p w:rsidR="00815535" w:rsidRDefault="00815535" w:rsidP="00815535">
      <w:pPr>
        <w:spacing w:before="120"/>
        <w:jc w:val="both"/>
      </w:pPr>
      <w:r>
        <w:t xml:space="preserve">Сделки, совокупность сделок, </w:t>
      </w:r>
      <w:r w:rsidR="00DC1802">
        <w:t>совершенные Обществом в 201</w:t>
      </w:r>
      <w:r w:rsidR="004C6E6C">
        <w:t>8</w:t>
      </w:r>
      <w:r w:rsidR="00DC1802">
        <w:t xml:space="preserve"> году, </w:t>
      </w:r>
      <w:r w:rsidR="00D7630B" w:rsidRPr="008A2909">
        <w:t>в совершении которых имеется заинтересованность в соответствии с Федеральным законом «Об акционерных обществах»</w:t>
      </w:r>
      <w:r>
        <w:t>:</w:t>
      </w:r>
    </w:p>
    <w:p w:rsidR="00FD4C8E" w:rsidRDefault="00FD4C8E" w:rsidP="00FD4C8E">
      <w:pPr>
        <w:pStyle w:val="af0"/>
        <w:numPr>
          <w:ilvl w:val="0"/>
          <w:numId w:val="13"/>
        </w:numPr>
        <w:spacing w:before="120"/>
        <w:jc w:val="both"/>
      </w:pPr>
      <w:r>
        <w:t>Привлечение займ</w:t>
      </w:r>
      <w:r w:rsidR="008C7546">
        <w:t>ов</w:t>
      </w:r>
      <w:r>
        <w:t xml:space="preserve"> на пополнение оборотных средств на срок до </w:t>
      </w:r>
      <w:r w:rsidR="0055121F">
        <w:t>31.12.1</w:t>
      </w:r>
      <w:r w:rsidR="00FA21AE">
        <w:t>9</w:t>
      </w:r>
      <w:r w:rsidR="0055121F">
        <w:t xml:space="preserve"> г.</w:t>
      </w:r>
      <w:r>
        <w:t xml:space="preserve"> </w:t>
      </w:r>
      <w:r w:rsidR="0055121F">
        <w:t>из расчета ¾ ключевой ставки Банка России.</w:t>
      </w:r>
      <w:r>
        <w:t xml:space="preserve"> 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 xml:space="preserve">АО «Племзавод им. В.Н. Цветкова», </w:t>
      </w:r>
      <w:r w:rsidR="0055121F">
        <w:t>Гирзекорн Александр Альбертович</w:t>
      </w:r>
      <w:r>
        <w:t>. Цена совокупности сделк</w:t>
      </w:r>
      <w:r w:rsidR="0055121F">
        <w:t>и</w:t>
      </w:r>
      <w:r>
        <w:t xml:space="preserve">: </w:t>
      </w:r>
      <w:r w:rsidR="004C6E6C">
        <w:t>13</w:t>
      </w:r>
      <w:r>
        <w:t> </w:t>
      </w:r>
      <w:r w:rsidR="0055121F">
        <w:t>0</w:t>
      </w:r>
      <w:r>
        <w:t>00 000= (</w:t>
      </w:r>
      <w:r w:rsidR="004C6E6C">
        <w:t>Тринад</w:t>
      </w:r>
      <w:r>
        <w:t>цать миллионов) рублей. Сделки предварительно одобрены решением советом директоров, также вопрос об одобрении данн</w:t>
      </w:r>
      <w:r w:rsidR="008C7546">
        <w:t>ых</w:t>
      </w:r>
      <w:r>
        <w:t xml:space="preserve"> сдел</w:t>
      </w:r>
      <w:r w:rsidR="008C7546">
        <w:t>о</w:t>
      </w:r>
      <w:r>
        <w:t>к включен в повестку дня годового общего собрания акционеров</w:t>
      </w:r>
      <w:r w:rsidR="008C7546">
        <w:t>.</w:t>
      </w:r>
    </w:p>
    <w:p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rPr>
          <w:color w:val="000000"/>
        </w:rPr>
        <w:t>П</w:t>
      </w:r>
      <w:r w:rsidRPr="00CF2A5A">
        <w:rPr>
          <w:color w:val="000000"/>
        </w:rPr>
        <w:t>ередача в собственность объектов недвижимости</w:t>
      </w:r>
      <w:r>
        <w:t xml:space="preserve"> во </w:t>
      </w:r>
      <w:r w:rsidRPr="00CF2A5A">
        <w:t>исполнение договора подряда</w:t>
      </w:r>
      <w:r>
        <w:t xml:space="preserve"> по оформлению земельных долей. </w:t>
      </w:r>
      <w:r w:rsidR="009E681B">
        <w:t xml:space="preserve">Стороны совокупности сделок: АО «Племзавод им. В.Н. Цветкова», Сенцов Владимир Сергеевич. Цена совокупности сделок: </w:t>
      </w:r>
      <w:r w:rsidR="009E681B" w:rsidRPr="00CF2A5A">
        <w:t>382</w:t>
      </w:r>
      <w:r w:rsidR="009E681B">
        <w:t> </w:t>
      </w:r>
      <w:r w:rsidR="009E681B" w:rsidRPr="00CF2A5A">
        <w:t>800</w:t>
      </w:r>
      <w:r w:rsidR="009E681B">
        <w:t>=</w:t>
      </w:r>
      <w:r w:rsidR="009E681B" w:rsidRPr="00CF2A5A">
        <w:t xml:space="preserve"> (Триста восемьдесят две тысячи восемьсот) рублей</w:t>
      </w:r>
      <w:r w:rsidR="009E681B">
        <w:t>. Сделки одобрены решением советом директоров.</w:t>
      </w:r>
    </w:p>
    <w:p w:rsidR="00A92E3B" w:rsidRDefault="009E681B" w:rsidP="009A477E">
      <w:pPr>
        <w:pStyle w:val="af0"/>
        <w:numPr>
          <w:ilvl w:val="0"/>
          <w:numId w:val="13"/>
        </w:numPr>
        <w:spacing w:before="120"/>
        <w:jc w:val="both"/>
      </w:pPr>
      <w:r>
        <w:rPr>
          <w:color w:val="000000"/>
        </w:rPr>
        <w:t xml:space="preserve">Приобретение земельного участка. </w:t>
      </w:r>
      <w:r>
        <w:t xml:space="preserve">Стороны сделки: АО «Племзавод им. В.Н. Цветкова», ЗАО ИК «Агроинвест». Цена совокупности сделки: </w:t>
      </w:r>
      <w:r w:rsidRPr="00CF2A5A">
        <w:t>4 396 400= (Четыре миллиона триста девяносто шесть тысяч четыреста) рублей</w:t>
      </w:r>
      <w:r>
        <w:t>. Сделка одобрена решением советом директоров.</w:t>
      </w:r>
    </w:p>
    <w:p w:rsidR="00A92E3B" w:rsidRDefault="00A92E3B" w:rsidP="009A477E">
      <w:pPr>
        <w:pStyle w:val="af0"/>
        <w:numPr>
          <w:ilvl w:val="0"/>
          <w:numId w:val="13"/>
        </w:numPr>
        <w:spacing w:before="120"/>
        <w:jc w:val="both"/>
      </w:pPr>
      <w:r>
        <w:t xml:space="preserve">Прощение долга по </w:t>
      </w:r>
      <w:r w:rsidRPr="00BB3DB8">
        <w:t>целевому беспроцентному займ</w:t>
      </w:r>
      <w:r>
        <w:t>у</w:t>
      </w:r>
      <w:r w:rsidRPr="00BB3DB8">
        <w:t xml:space="preserve"> на приобретение жилья по договору от 11.09.2017 г. на срок 7 лет генеральному директору Алешину Сергею Алексеевичу. Стороны совокупности сделок: АО «Племзавод им. В.Н. Цветкова», Алешин Сергей Алексеевич.  Цена совокупности сделок: </w:t>
      </w:r>
      <w:r>
        <w:t>450 </w:t>
      </w:r>
      <w:r w:rsidRPr="00BB3DB8">
        <w:t>000= (</w:t>
      </w:r>
      <w:r>
        <w:t xml:space="preserve">Четыреста пятьдесят </w:t>
      </w:r>
      <w:r w:rsidRPr="00BB3DB8">
        <w:t>тысяч) рублей. Сделки одобрены решением советом директоров</w:t>
      </w:r>
      <w:r>
        <w:t>.</w:t>
      </w:r>
    </w:p>
    <w:p w:rsidR="001C5CB3" w:rsidRPr="009A477E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t>Выполнение подрядных работ</w:t>
      </w:r>
      <w:r w:rsidR="00A92E3B">
        <w:t>, аренда помещения</w:t>
      </w:r>
      <w:r>
        <w:t>.</w:t>
      </w:r>
      <w:r w:rsidR="001C5CB3" w:rsidRPr="009A477E">
        <w:t xml:space="preserve"> </w:t>
      </w:r>
      <w:r>
        <w:t xml:space="preserve">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 xml:space="preserve">АО «Племзавод им. В.Н. Цветкова», ООО «ДомСтрой». Цена совокупности сделок: </w:t>
      </w:r>
      <w:r w:rsidR="00A92E3B" w:rsidRPr="00F9092E">
        <w:t xml:space="preserve">4 402 697= </w:t>
      </w:r>
      <w:ins w:id="8" w:author="User" w:date="2018-02-21T15:58:00Z">
        <w:r w:rsidR="00A92E3B" w:rsidRPr="00F9092E">
          <w:t>(</w:t>
        </w:r>
      </w:ins>
      <w:r w:rsidR="00A92E3B" w:rsidRPr="00F9092E">
        <w:t>Четыре миллиона четыреста две тысячи шестьсот девяносто семь</w:t>
      </w:r>
      <w:ins w:id="9" w:author="User" w:date="2018-02-21T15:58:00Z">
        <w:r w:rsidR="00A92E3B" w:rsidRPr="00F9092E">
          <w:t>) рублей</w:t>
        </w:r>
      </w:ins>
      <w:r>
        <w:t>.</w:t>
      </w:r>
      <w:r w:rsidRPr="009A477E">
        <w:t xml:space="preserve"> </w:t>
      </w:r>
      <w:r w:rsidR="004D1E60" w:rsidRPr="009A477E">
        <w:t xml:space="preserve">Сделки одобрены </w:t>
      </w:r>
      <w:r>
        <w:t xml:space="preserve">решением </w:t>
      </w:r>
      <w:r w:rsidR="004D1E60" w:rsidRPr="009A477E">
        <w:t>совет</w:t>
      </w:r>
      <w:r>
        <w:t>а</w:t>
      </w:r>
      <w:r w:rsidR="00A92E3B">
        <w:t xml:space="preserve"> директоров</w:t>
      </w:r>
      <w:r w:rsidR="008C7546">
        <w:t>.</w:t>
      </w:r>
    </w:p>
    <w:p w:rsidR="00AD6FC7" w:rsidRDefault="00FD4C8E" w:rsidP="009A477E">
      <w:pPr>
        <w:pStyle w:val="af0"/>
        <w:numPr>
          <w:ilvl w:val="0"/>
          <w:numId w:val="13"/>
        </w:numPr>
        <w:spacing w:before="120"/>
        <w:jc w:val="both"/>
      </w:pPr>
      <w:r>
        <w:lastRenderedPageBreak/>
        <w:t xml:space="preserve">Приобретение </w:t>
      </w:r>
      <w:r w:rsidR="004D1E60" w:rsidRPr="009A477E">
        <w:t>сырья и материалов</w:t>
      </w:r>
      <w:r w:rsidR="004C6E6C">
        <w:t>, услуг</w:t>
      </w:r>
      <w:r w:rsidR="00A92E3B">
        <w:t>, аренда помещения</w:t>
      </w:r>
      <w:r>
        <w:t xml:space="preserve">. Стороны </w:t>
      </w:r>
      <w:r w:rsidR="008C7546">
        <w:t xml:space="preserve">совокупности </w:t>
      </w:r>
      <w:r>
        <w:t>сдел</w:t>
      </w:r>
      <w:r w:rsidR="008C7546">
        <w:t>о</w:t>
      </w:r>
      <w:r w:rsidR="0055121F">
        <w:t xml:space="preserve">к: </w:t>
      </w:r>
      <w:r>
        <w:t>АО «Племзавод им. В.Н. Цветкова»</w:t>
      </w:r>
      <w:r w:rsidR="004D1E60" w:rsidRPr="009A477E">
        <w:t xml:space="preserve">, </w:t>
      </w:r>
      <w:r w:rsidRPr="009A477E">
        <w:t>ООО «СтандартПлюс»</w:t>
      </w:r>
      <w:r>
        <w:t xml:space="preserve"> Цена </w:t>
      </w:r>
      <w:r w:rsidR="004D1E60" w:rsidRPr="009A477E">
        <w:t>совокупност</w:t>
      </w:r>
      <w:r>
        <w:t>и</w:t>
      </w:r>
      <w:r w:rsidR="004D1E60" w:rsidRPr="009A477E">
        <w:t xml:space="preserve"> сделок</w:t>
      </w:r>
      <w:r>
        <w:t>:</w:t>
      </w:r>
      <w:r w:rsidR="004D1E60" w:rsidRPr="009A477E">
        <w:t xml:space="preserve"> </w:t>
      </w:r>
      <w:r w:rsidR="004C6E6C">
        <w:t>2 839</w:t>
      </w:r>
      <w:r w:rsidR="00876A11">
        <w:t> </w:t>
      </w:r>
      <w:r w:rsidR="004C6E6C">
        <w:t>990</w:t>
      </w:r>
      <w:r w:rsidR="00DC1802" w:rsidRPr="009A477E">
        <w:t>= (</w:t>
      </w:r>
      <w:r w:rsidR="004C6E6C">
        <w:t>Два миллиона восемьсот тридцать девять тысяч девятьсот девяносто</w:t>
      </w:r>
      <w:r w:rsidR="00DC1802" w:rsidRPr="009A477E">
        <w:t>) рублей</w:t>
      </w:r>
      <w:r>
        <w:t>.</w:t>
      </w:r>
      <w:r w:rsidR="004D1E60" w:rsidRPr="009A477E">
        <w:t xml:space="preserve"> Сделки одобрены </w:t>
      </w:r>
      <w:r>
        <w:t xml:space="preserve">решением </w:t>
      </w:r>
      <w:r w:rsidR="00BD591F">
        <w:t>советом директоров</w:t>
      </w:r>
      <w:r w:rsidR="008C7546">
        <w:t>.</w:t>
      </w:r>
    </w:p>
    <w:p w:rsidR="004C6E6C" w:rsidRDefault="004C6E6C" w:rsidP="004C6E6C">
      <w:pPr>
        <w:pStyle w:val="af0"/>
        <w:numPr>
          <w:ilvl w:val="0"/>
          <w:numId w:val="13"/>
        </w:numPr>
        <w:spacing w:before="120"/>
        <w:jc w:val="both"/>
      </w:pPr>
      <w:r>
        <w:t>Привлечение займов на пополнение оборотных средств на срок до 31.12.1</w:t>
      </w:r>
      <w:r w:rsidR="00FA21AE">
        <w:t>9</w:t>
      </w:r>
      <w:r>
        <w:t xml:space="preserve"> г. из расчета </w:t>
      </w:r>
      <w:r w:rsidR="00F365C5">
        <w:t>10% годовых.</w:t>
      </w:r>
      <w:r>
        <w:t xml:space="preserve"> Стороны совокупности сделок: АО «Племзавод им. В.Н. Цветкова», ООО «Галеон». Цена совокупности сделки: </w:t>
      </w:r>
      <w:r w:rsidR="009E681B">
        <w:t>6</w:t>
      </w:r>
      <w:r>
        <w:t> 000</w:t>
      </w:r>
      <w:r w:rsidR="009E681B">
        <w:t> </w:t>
      </w:r>
      <w:r>
        <w:t>000= (</w:t>
      </w:r>
      <w:r w:rsidR="009E681B">
        <w:t>Шесть</w:t>
      </w:r>
      <w:r>
        <w:t xml:space="preserve"> миллион</w:t>
      </w:r>
      <w:r w:rsidR="009E681B">
        <w:t>ов</w:t>
      </w:r>
      <w:r>
        <w:t>) рублей. Сделки одобр</w:t>
      </w:r>
      <w:r w:rsidR="00C86340">
        <w:t>ены решением советом директоров</w:t>
      </w:r>
      <w:r>
        <w:t>.</w:t>
      </w:r>
    </w:p>
    <w:p w:rsidR="00F365C5" w:rsidRDefault="00F365C5" w:rsidP="00F365C5">
      <w:pPr>
        <w:pStyle w:val="af0"/>
        <w:numPr>
          <w:ilvl w:val="0"/>
          <w:numId w:val="13"/>
        </w:numPr>
        <w:jc w:val="both"/>
      </w:pPr>
      <w:r>
        <w:t xml:space="preserve">Привлечение займов на пополнение оборотных средств на срок до </w:t>
      </w:r>
      <w:r w:rsidR="00FA21AE">
        <w:t>31</w:t>
      </w:r>
      <w:r>
        <w:t>.</w:t>
      </w:r>
      <w:r w:rsidR="00FA21AE">
        <w:t>03</w:t>
      </w:r>
      <w:r>
        <w:t>.1</w:t>
      </w:r>
      <w:r w:rsidR="00FA21AE">
        <w:t>9</w:t>
      </w:r>
      <w:r>
        <w:t xml:space="preserve"> г. из расчета </w:t>
      </w:r>
      <w:r w:rsidR="00C61B25">
        <w:t xml:space="preserve">7,5 </w:t>
      </w:r>
      <w:r>
        <w:t>% годовых. Стороны совокупности сделок: АО «Племзавод им. В.Н. Цветкова», АО «Агроплемсоюз». Цена совокупности сделки: 5 000 000= (Пять миллионов) рублей. Сделки одобр</w:t>
      </w:r>
      <w:r w:rsidR="00A92E3B">
        <w:t>ены решением советом директоров</w:t>
      </w:r>
      <w:r>
        <w:t>.</w:t>
      </w:r>
    </w:p>
    <w:p w:rsidR="00F365C5" w:rsidRDefault="00F365C5" w:rsidP="00F365C5">
      <w:pPr>
        <w:pStyle w:val="af0"/>
        <w:numPr>
          <w:ilvl w:val="0"/>
          <w:numId w:val="13"/>
        </w:numPr>
        <w:jc w:val="both"/>
      </w:pPr>
      <w:r>
        <w:t>Привлечение займов на пополнение оборотных средств на срок до 31.12.1</w:t>
      </w:r>
      <w:r w:rsidR="00FA21AE">
        <w:t>9</w:t>
      </w:r>
      <w:r>
        <w:t xml:space="preserve"> г. из расчета 7,75 % годовых</w:t>
      </w:r>
      <w:r w:rsidR="00AA5CE2">
        <w:t xml:space="preserve"> и 10% годовых</w:t>
      </w:r>
      <w:r>
        <w:t>. Стороны совокупности сделок: АО «Племзавод им. В.Н. Цветкова», АО «А</w:t>
      </w:r>
      <w:r w:rsidR="00714113">
        <w:t>лексеевское</w:t>
      </w:r>
      <w:r>
        <w:t>». Цена совокупности сделки: 5 000 000= (Пять миллионов) рублей. Сделки одобр</w:t>
      </w:r>
      <w:r w:rsidR="002D0C39">
        <w:t>ены решением советом директоров</w:t>
      </w:r>
      <w:r>
        <w:t>.</w:t>
      </w:r>
    </w:p>
    <w:p w:rsidR="00D7630B" w:rsidRPr="008A2909" w:rsidRDefault="00697ACE" w:rsidP="00876A11">
      <w:pPr>
        <w:pStyle w:val="1"/>
        <w:spacing w:before="120"/>
      </w:pPr>
      <w:bookmarkStart w:id="10" w:name="_Toc448418554"/>
      <w:r>
        <w:t>Совет директоров О</w:t>
      </w:r>
      <w:r w:rsidR="00D7630B" w:rsidRPr="008A2909">
        <w:t>бщества.</w:t>
      </w:r>
      <w:bookmarkEnd w:id="10"/>
    </w:p>
    <w:p w:rsidR="00D7630B" w:rsidRPr="008A2909" w:rsidRDefault="008E7130" w:rsidP="00BB281D">
      <w:pPr>
        <w:spacing w:before="120"/>
        <w:rPr>
          <w:i/>
        </w:rPr>
      </w:pPr>
      <w:r w:rsidRPr="008A2909">
        <w:rPr>
          <w:b/>
          <w:bCs/>
          <w:iCs/>
        </w:rPr>
        <w:t xml:space="preserve">Алешин </w:t>
      </w:r>
      <w:r w:rsidR="00D7630B" w:rsidRPr="008A2909">
        <w:rPr>
          <w:b/>
          <w:bCs/>
          <w:iCs/>
        </w:rPr>
        <w:t>Сергей Алексеевич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="006301E2" w:rsidRPr="008A2909">
        <w:rPr>
          <w:bCs/>
          <w:iCs/>
        </w:rPr>
        <w:t>1966</w:t>
      </w:r>
    </w:p>
    <w:p w:rsidR="00D7630B" w:rsidRPr="008A2909" w:rsidRDefault="00D7630B" w:rsidP="00D7630B">
      <w:r w:rsidRPr="008A2909">
        <w:t xml:space="preserve">Образование: </w:t>
      </w:r>
      <w:r w:rsidR="006301E2" w:rsidRPr="008A2909">
        <w:t>Высшее</w:t>
      </w:r>
    </w:p>
    <w:p w:rsidR="006301E2" w:rsidRPr="008A2909" w:rsidRDefault="00976D80" w:rsidP="006301E2">
      <w:pPr>
        <w:rPr>
          <w:b/>
          <w:i/>
        </w:rPr>
      </w:pPr>
      <w:r>
        <w:t>Основное место работы</w:t>
      </w:r>
      <w:r w:rsidR="006301E2" w:rsidRPr="008A2909">
        <w:t xml:space="preserve">: </w:t>
      </w:r>
      <w:r>
        <w:t xml:space="preserve">Генеральный директор – </w:t>
      </w:r>
      <w:r w:rsidR="006301E2" w:rsidRPr="008A2909">
        <w:rPr>
          <w:bCs/>
          <w:iCs/>
        </w:rPr>
        <w:t>АО «Племзавод им. В. Н. Цветкова»</w:t>
      </w:r>
    </w:p>
    <w:p w:rsidR="006301E2" w:rsidRPr="008A2909" w:rsidRDefault="006301E2" w:rsidP="006301E2">
      <w:pPr>
        <w:rPr>
          <w:b/>
          <w:i/>
        </w:rPr>
      </w:pPr>
      <w:r w:rsidRPr="008A2909">
        <w:t xml:space="preserve">Доля в уставном капитале </w:t>
      </w:r>
      <w:r w:rsidR="00976D80"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b/>
          <w:bCs/>
          <w:iCs/>
        </w:rPr>
      </w:pPr>
      <w:r w:rsidRPr="00BA248E">
        <w:rPr>
          <w:b/>
        </w:rPr>
        <w:t>Мишин</w:t>
      </w:r>
      <w:r w:rsidRPr="008A2909">
        <w:rPr>
          <w:b/>
          <w:bCs/>
          <w:iCs/>
        </w:rPr>
        <w:t xml:space="preserve"> Роман Александрович</w:t>
      </w:r>
    </w:p>
    <w:p w:rsidR="00D7630B" w:rsidRPr="008A2909" w:rsidRDefault="00D7630B" w:rsidP="00D7630B">
      <w:r w:rsidRPr="008A2909">
        <w:t>Год рождения: 1977</w:t>
      </w:r>
    </w:p>
    <w:p w:rsidR="00D7630B" w:rsidRPr="008A2909" w:rsidRDefault="00282094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>
        <w:rPr>
          <w:bCs/>
          <w:iCs/>
        </w:rPr>
        <w:t>З</w:t>
      </w:r>
      <w:r w:rsidRPr="008A2909">
        <w:rPr>
          <w:bCs/>
          <w:iCs/>
        </w:rPr>
        <w:t xml:space="preserve">АО </w:t>
      </w:r>
      <w:r>
        <w:rPr>
          <w:bCs/>
          <w:iCs/>
        </w:rPr>
        <w:t xml:space="preserve">ИК </w:t>
      </w:r>
      <w:r w:rsidRPr="008A2909">
        <w:rPr>
          <w:bCs/>
          <w:iCs/>
        </w:rPr>
        <w:t>«</w:t>
      </w:r>
      <w:r>
        <w:rPr>
          <w:bCs/>
          <w:iCs/>
        </w:rPr>
        <w:t>Агроинвест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BB3DB8" w:rsidP="00BA248E">
      <w:pPr>
        <w:spacing w:before="120"/>
        <w:rPr>
          <w:b/>
          <w:bCs/>
          <w:iCs/>
        </w:rPr>
      </w:pPr>
      <w:r>
        <w:rPr>
          <w:b/>
        </w:rPr>
        <w:t>Турченко Григорий Григорьевич</w:t>
      </w:r>
    </w:p>
    <w:p w:rsidR="00BB3DB8" w:rsidRDefault="00D7630B" w:rsidP="00D7630B">
      <w:r w:rsidRPr="008A2909">
        <w:t xml:space="preserve">Год рождения: </w:t>
      </w:r>
    </w:p>
    <w:p w:rsidR="00D7630B" w:rsidRPr="008A2909" w:rsidRDefault="00976D80" w:rsidP="00D7630B">
      <w:r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5763AA">
        <w:t>Д</w:t>
      </w:r>
      <w:r w:rsidR="00BB3DB8">
        <w:t xml:space="preserve">иректор – </w:t>
      </w:r>
      <w:r w:rsidR="00BB3DB8">
        <w:rPr>
          <w:bCs/>
          <w:iCs/>
        </w:rPr>
        <w:t>ОО</w:t>
      </w:r>
      <w:r w:rsidRPr="008A2909">
        <w:rPr>
          <w:bCs/>
          <w:iCs/>
        </w:rPr>
        <w:t>О «</w:t>
      </w:r>
      <w:r>
        <w:rPr>
          <w:bCs/>
          <w:iCs/>
        </w:rPr>
        <w:t>А</w:t>
      </w:r>
      <w:r w:rsidR="00BB3DB8">
        <w:rPr>
          <w:bCs/>
          <w:iCs/>
        </w:rPr>
        <w:t>лексеевское</w:t>
      </w:r>
      <w:r w:rsidRPr="008A2909">
        <w:rPr>
          <w:bCs/>
          <w:iCs/>
        </w:rPr>
        <w:t>»</w:t>
      </w:r>
    </w:p>
    <w:p w:rsidR="00976D80" w:rsidRPr="008A2909" w:rsidRDefault="00976D80" w:rsidP="00976D80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D7630B" w:rsidRPr="008A2909" w:rsidRDefault="00D7630B" w:rsidP="00BA248E">
      <w:pPr>
        <w:spacing w:before="120"/>
        <w:rPr>
          <w:i/>
        </w:rPr>
      </w:pPr>
      <w:r w:rsidRPr="00BA248E">
        <w:rPr>
          <w:b/>
        </w:rPr>
        <w:t>Сенцов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Владимир</w:t>
      </w:r>
      <w:r w:rsidRPr="008A2909">
        <w:rPr>
          <w:i/>
        </w:rPr>
        <w:t xml:space="preserve"> </w:t>
      </w:r>
      <w:r w:rsidRPr="008A2909">
        <w:rPr>
          <w:b/>
          <w:bCs/>
          <w:iCs/>
        </w:rPr>
        <w:t>Сергеевич</w:t>
      </w:r>
    </w:p>
    <w:p w:rsidR="00D7630B" w:rsidRPr="008A2909" w:rsidRDefault="00D7630B" w:rsidP="00D7630B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1954</w:t>
      </w:r>
    </w:p>
    <w:p w:rsidR="00D7630B" w:rsidRPr="008A2909" w:rsidRDefault="00D7630B" w:rsidP="00D7630B">
      <w:r w:rsidRPr="008A2909">
        <w:t>Образование: Высшее</w:t>
      </w:r>
    </w:p>
    <w:p w:rsidR="00976D80" w:rsidRPr="008A2909" w:rsidRDefault="00976D80" w:rsidP="00976D80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282094">
        <w:t>Председатель</w:t>
      </w:r>
      <w:r>
        <w:t xml:space="preserve"> – </w:t>
      </w:r>
      <w:r w:rsidR="00282094">
        <w:t xml:space="preserve">ДПК </w:t>
      </w:r>
      <w:r w:rsidRPr="008A2909">
        <w:rPr>
          <w:bCs/>
          <w:iCs/>
        </w:rPr>
        <w:t>«</w:t>
      </w:r>
      <w:r>
        <w:rPr>
          <w:bCs/>
          <w:iCs/>
        </w:rPr>
        <w:t>А</w:t>
      </w:r>
      <w:r w:rsidR="00282094">
        <w:rPr>
          <w:bCs/>
          <w:iCs/>
        </w:rPr>
        <w:t>виаторов</w:t>
      </w:r>
      <w:r w:rsidRPr="008A2909">
        <w:rPr>
          <w:bCs/>
          <w:iCs/>
        </w:rPr>
        <w:t>»</w:t>
      </w:r>
    </w:p>
    <w:p w:rsidR="00D7630B" w:rsidRPr="008A2909" w:rsidRDefault="00D7630B" w:rsidP="00D7630B">
      <w:r w:rsidRPr="008A2909">
        <w:t xml:space="preserve">Доля в уставном капитале </w:t>
      </w:r>
      <w:r w:rsidR="00282094">
        <w:t>Общества</w:t>
      </w:r>
      <w:r w:rsidRPr="008A2909">
        <w:t xml:space="preserve">: </w:t>
      </w:r>
      <w:r w:rsidR="00697ACE">
        <w:t>0,006</w:t>
      </w:r>
      <w:r w:rsidRPr="008A2909">
        <w:t>%</w:t>
      </w:r>
    </w:p>
    <w:p w:rsidR="00D7630B" w:rsidRPr="008A2909" w:rsidRDefault="004001AB" w:rsidP="00BA248E">
      <w:pPr>
        <w:spacing w:before="120"/>
        <w:rPr>
          <w:b/>
          <w:bCs/>
          <w:iCs/>
        </w:rPr>
      </w:pPr>
      <w:r w:rsidRPr="00BA248E">
        <w:rPr>
          <w:b/>
        </w:rPr>
        <w:t>Шапочкин</w:t>
      </w:r>
      <w:r w:rsidRPr="008A2909">
        <w:rPr>
          <w:b/>
          <w:bCs/>
          <w:iCs/>
        </w:rPr>
        <w:t xml:space="preserve"> Василий Васильевич</w:t>
      </w:r>
    </w:p>
    <w:p w:rsidR="004001AB" w:rsidRPr="008A2909" w:rsidRDefault="00B5237E" w:rsidP="00B5237E">
      <w:r w:rsidRPr="008A2909">
        <w:t xml:space="preserve">Год рождения: </w:t>
      </w:r>
      <w:r w:rsidR="00697ACE">
        <w:t>1952</w:t>
      </w:r>
    </w:p>
    <w:p w:rsidR="00B5237E" w:rsidRPr="008A2909" w:rsidRDefault="00697ACE" w:rsidP="00B5237E">
      <w:r>
        <w:t>Образование: Высшее</w:t>
      </w:r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 w:rsidR="00BB3DB8">
        <w:t xml:space="preserve">Генеральный директор – </w:t>
      </w:r>
      <w:r w:rsidRPr="008A2909">
        <w:rPr>
          <w:bCs/>
          <w:iCs/>
        </w:rPr>
        <w:t>АО «</w:t>
      </w:r>
      <w:r>
        <w:rPr>
          <w:bCs/>
          <w:iCs/>
        </w:rPr>
        <w:t>Агроплемсоюз</w:t>
      </w:r>
      <w:r w:rsidRPr="008A2909">
        <w:rPr>
          <w:bCs/>
          <w:iCs/>
        </w:rPr>
        <w:t>»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Доля в уставном капитале </w:t>
      </w:r>
      <w:r>
        <w:t>Общества</w:t>
      </w:r>
      <w:r w:rsidRPr="008A2909">
        <w:t xml:space="preserve">: </w:t>
      </w:r>
      <w:r w:rsidRPr="008A2909">
        <w:rPr>
          <w:bCs/>
          <w:iCs/>
        </w:rPr>
        <w:t>0%</w:t>
      </w:r>
    </w:p>
    <w:p w:rsidR="0068782C" w:rsidRDefault="0068782C" w:rsidP="0026083B">
      <w:pPr>
        <w:spacing w:before="120"/>
        <w:jc w:val="both"/>
      </w:pPr>
      <w:r>
        <w:tab/>
        <w:t>За 201</w:t>
      </w:r>
      <w:r w:rsidR="00C87D57">
        <w:t>8</w:t>
      </w:r>
      <w:r>
        <w:t xml:space="preserve"> год состоялось </w:t>
      </w:r>
      <w:r w:rsidR="00C87D57">
        <w:t>шестнадцать</w:t>
      </w:r>
      <w:r>
        <w:t xml:space="preserve"> заседаний совета директоров, </w:t>
      </w:r>
      <w:r w:rsidR="0026083B">
        <w:t xml:space="preserve">было рассмотрено и одобрено </w:t>
      </w:r>
      <w:r w:rsidR="00C87D57">
        <w:t>4</w:t>
      </w:r>
      <w:r w:rsidR="0026083B">
        <w:t xml:space="preserve"> сделк</w:t>
      </w:r>
      <w:r w:rsidR="00825948">
        <w:t>и</w:t>
      </w:r>
      <w:r w:rsidR="0026083B">
        <w:t xml:space="preserve"> (совокупностей сделок) с заинтересованностью, </w:t>
      </w:r>
      <w:r w:rsidR="004B18F5">
        <w:t>10</w:t>
      </w:r>
      <w:r w:rsidR="00BB3DB8">
        <w:t xml:space="preserve"> </w:t>
      </w:r>
      <w:r w:rsidR="004B18F5">
        <w:t>сделок (</w:t>
      </w:r>
      <w:r w:rsidR="0026083B">
        <w:t xml:space="preserve">совокупностей сделок) требующих одобрения совета директоров в рамках контракта с исполнительным органом Общества. </w:t>
      </w:r>
      <w:r w:rsidR="0052401F">
        <w:t>Также за прошедший год на заседаниях совета директоров были рассмотрены вопросы исполнения бюджета за 201</w:t>
      </w:r>
      <w:r w:rsidR="00C87D57">
        <w:t>8</w:t>
      </w:r>
      <w:r w:rsidR="00E46528">
        <w:t xml:space="preserve"> </w:t>
      </w:r>
      <w:r w:rsidR="0052401F">
        <w:t>год, утвержден бюджет общества на 201</w:t>
      </w:r>
      <w:r w:rsidR="00C87D57">
        <w:t>9</w:t>
      </w:r>
      <w:r w:rsidR="00D2030F">
        <w:t xml:space="preserve"> год.</w:t>
      </w:r>
    </w:p>
    <w:p w:rsidR="00697ACE" w:rsidRPr="008A2909" w:rsidRDefault="00697ACE" w:rsidP="00D2030F">
      <w:pPr>
        <w:pStyle w:val="1"/>
        <w:spacing w:before="120"/>
      </w:pPr>
      <w:bookmarkStart w:id="11" w:name="_Toc448418555"/>
      <w:r>
        <w:lastRenderedPageBreak/>
        <w:t>Единоличный исполнительный орган</w:t>
      </w:r>
      <w:r w:rsidRPr="008A2909">
        <w:t xml:space="preserve"> </w:t>
      </w:r>
      <w:r>
        <w:t>О</w:t>
      </w:r>
      <w:r w:rsidRPr="008A2909">
        <w:t>бщества</w:t>
      </w:r>
      <w:r>
        <w:t>.</w:t>
      </w:r>
      <w:bookmarkEnd w:id="11"/>
    </w:p>
    <w:p w:rsidR="00697ACE" w:rsidRPr="008A2909" w:rsidRDefault="00697ACE" w:rsidP="00BB281D">
      <w:pPr>
        <w:spacing w:before="120"/>
        <w:rPr>
          <w:i/>
        </w:rPr>
      </w:pPr>
      <w:r w:rsidRPr="008A2909">
        <w:rPr>
          <w:b/>
          <w:bCs/>
          <w:iCs/>
        </w:rPr>
        <w:t>Алешин Сергей Алексеевич</w:t>
      </w:r>
    </w:p>
    <w:p w:rsidR="00697ACE" w:rsidRPr="008A2909" w:rsidRDefault="00697ACE" w:rsidP="00697ACE">
      <w:pPr>
        <w:rPr>
          <w:b/>
          <w:i/>
        </w:rPr>
      </w:pPr>
      <w:r w:rsidRPr="008A2909">
        <w:t xml:space="preserve">Год рождения: </w:t>
      </w:r>
      <w:r w:rsidRPr="008A2909">
        <w:rPr>
          <w:bCs/>
          <w:iCs/>
        </w:rPr>
        <w:t>1966</w:t>
      </w:r>
    </w:p>
    <w:p w:rsidR="00697ACE" w:rsidRPr="008A2909" w:rsidRDefault="00697ACE" w:rsidP="00697ACE">
      <w:r w:rsidRPr="008A2909">
        <w:t>Образование: Высшее</w:t>
      </w:r>
      <w:r>
        <w:t>,</w:t>
      </w:r>
      <w:r w:rsidRPr="008A2909">
        <w:t xml:space="preserve"> Рязанский с</w:t>
      </w:r>
      <w:r>
        <w:t>/х</w:t>
      </w:r>
      <w:r w:rsidRPr="008A2909">
        <w:t xml:space="preserve"> институт имени проф</w:t>
      </w:r>
      <w:r>
        <w:t>.</w:t>
      </w:r>
      <w:r w:rsidRPr="008A2909">
        <w:t xml:space="preserve"> П.А. </w:t>
      </w:r>
      <w:proofErr w:type="spellStart"/>
      <w:r w:rsidRPr="008A2909">
        <w:t>Костычева</w:t>
      </w:r>
      <w:proofErr w:type="spellEnd"/>
    </w:p>
    <w:p w:rsidR="00697ACE" w:rsidRPr="008A2909" w:rsidRDefault="00697ACE" w:rsidP="00697ACE">
      <w:pPr>
        <w:rPr>
          <w:b/>
          <w:i/>
        </w:rPr>
      </w:pPr>
      <w:r>
        <w:t>Основное место работы</w:t>
      </w:r>
      <w:r w:rsidRPr="008A2909">
        <w:t xml:space="preserve">: </w:t>
      </w:r>
      <w:r>
        <w:t xml:space="preserve">Генеральный директор – </w:t>
      </w:r>
      <w:r w:rsidRPr="008A2909">
        <w:rPr>
          <w:bCs/>
          <w:iCs/>
        </w:rPr>
        <w:t>АО «Племзавод им. В. Н. Цветкова»</w:t>
      </w:r>
    </w:p>
    <w:p w:rsidR="00D7630B" w:rsidRPr="008A2909" w:rsidRDefault="0039607B" w:rsidP="00D2030F">
      <w:pPr>
        <w:pStyle w:val="1"/>
        <w:spacing w:before="120"/>
      </w:pPr>
      <w:bookmarkStart w:id="12" w:name="_Toc448418556"/>
      <w:r>
        <w:t>В</w:t>
      </w:r>
      <w:r w:rsidR="00D7630B" w:rsidRPr="008A2909">
        <w:t>ознаграждени</w:t>
      </w:r>
      <w:r>
        <w:t>е</w:t>
      </w:r>
      <w:r w:rsidR="00D7630B" w:rsidRPr="008A2909">
        <w:t>, выплачиваемо</w:t>
      </w:r>
      <w:r>
        <w:t>е</w:t>
      </w:r>
      <w:r w:rsidR="00D7630B" w:rsidRPr="008A2909">
        <w:t xml:space="preserve"> руководству </w:t>
      </w:r>
      <w:r>
        <w:t>О</w:t>
      </w:r>
      <w:r w:rsidR="00D7630B" w:rsidRPr="008A2909">
        <w:t>бщества</w:t>
      </w:r>
      <w:r>
        <w:t>.</w:t>
      </w:r>
      <w:bookmarkEnd w:id="12"/>
    </w:p>
    <w:p w:rsidR="00D7630B" w:rsidRDefault="00D7630B" w:rsidP="00BB281D">
      <w:pPr>
        <w:spacing w:before="120"/>
        <w:ind w:firstLine="425"/>
        <w:jc w:val="both"/>
      </w:pPr>
      <w:r w:rsidRPr="008A2909">
        <w:t>Размер вознаграждени</w:t>
      </w:r>
      <w:r w:rsidR="007A6E87">
        <w:t>я</w:t>
      </w:r>
      <w:r w:rsidRPr="008A2909">
        <w:t xml:space="preserve"> членам совета директоров </w:t>
      </w:r>
      <w:r w:rsidR="00D96D25">
        <w:t xml:space="preserve">и генеральному директору </w:t>
      </w:r>
      <w:r w:rsidR="007A6E87">
        <w:t>утвержден общим собранием акционеров Общества</w:t>
      </w:r>
      <w:r w:rsidRPr="008A2909">
        <w:t xml:space="preserve">, </w:t>
      </w:r>
      <w:r w:rsidR="00BB281D" w:rsidRPr="008A2909">
        <w:t>в 201</w:t>
      </w:r>
      <w:r w:rsidR="00C87D57">
        <w:t>8</w:t>
      </w:r>
      <w:r w:rsidR="00BB281D" w:rsidRPr="008A2909">
        <w:t xml:space="preserve"> г </w:t>
      </w:r>
      <w:r w:rsidRPr="008A2909">
        <w:t xml:space="preserve">членам совета директоров </w:t>
      </w:r>
      <w:r w:rsidR="00D96D25">
        <w:t xml:space="preserve">и генеральному директору </w:t>
      </w:r>
      <w:r w:rsidRPr="008A2909">
        <w:t>выплач</w:t>
      </w:r>
      <w:r w:rsidR="004001AB" w:rsidRPr="008A2909">
        <w:t xml:space="preserve">ено </w:t>
      </w:r>
      <w:r w:rsidR="00BB281D" w:rsidRPr="008A2909">
        <w:t xml:space="preserve">вознаграждение </w:t>
      </w:r>
      <w:r w:rsidR="006301E2" w:rsidRPr="008A2909">
        <w:t>1</w:t>
      </w:r>
      <w:r w:rsidR="00BB281D">
        <w:t> </w:t>
      </w:r>
      <w:r w:rsidR="00BB3DB8">
        <w:t>7</w:t>
      </w:r>
      <w:r w:rsidR="00C87D57">
        <w:t>92</w:t>
      </w:r>
      <w:r w:rsidR="006301E2" w:rsidRPr="008A2909">
        <w:t xml:space="preserve"> тыс. рублей.</w:t>
      </w:r>
    </w:p>
    <w:p w:rsidR="00BB281D" w:rsidRDefault="00BB281D" w:rsidP="00D2030F">
      <w:pPr>
        <w:pStyle w:val="1"/>
        <w:spacing w:before="120"/>
      </w:pPr>
      <w:bookmarkStart w:id="13" w:name="_Toc448418557"/>
      <w:r>
        <w:t>Отчет о выплате объявленных дивидендах по акциям.</w:t>
      </w:r>
      <w:bookmarkEnd w:id="13"/>
    </w:p>
    <w:p w:rsidR="00BB281D" w:rsidRDefault="00BB281D" w:rsidP="00E46528">
      <w:pPr>
        <w:spacing w:before="120"/>
        <w:ind w:firstLine="425"/>
        <w:jc w:val="both"/>
      </w:pPr>
      <w:r w:rsidRPr="008A2909">
        <w:t>В 201</w:t>
      </w:r>
      <w:r w:rsidR="00C87D57">
        <w:t>8</w:t>
      </w:r>
      <w:r w:rsidRPr="008A2909">
        <w:t xml:space="preserve"> году </w:t>
      </w:r>
      <w:r>
        <w:t xml:space="preserve">по обыкновенным акциям дивиденды не выплачивались. </w:t>
      </w:r>
    </w:p>
    <w:p w:rsidR="007E4D86" w:rsidRDefault="007E4D86" w:rsidP="00E46528">
      <w:pPr>
        <w:spacing w:before="120"/>
        <w:ind w:firstLine="425"/>
        <w:jc w:val="both"/>
      </w:pPr>
      <w:r>
        <w:t>По привилегированным акциям  выплачены дивиденды в сумме 2 243 860 рублей.</w:t>
      </w:r>
    </w:p>
    <w:p w:rsidR="0052401F" w:rsidRPr="0052401F" w:rsidRDefault="0052401F" w:rsidP="00D2030F">
      <w:pPr>
        <w:pStyle w:val="1"/>
        <w:spacing w:before="120"/>
      </w:pPr>
      <w:bookmarkStart w:id="14" w:name="_Toc448418558"/>
      <w:r w:rsidRPr="0052401F">
        <w:t>Перспективы развития Общества.</w:t>
      </w:r>
      <w:bookmarkEnd w:id="14"/>
    </w:p>
    <w:p w:rsidR="00DA2C4A" w:rsidRDefault="00DA2C4A" w:rsidP="00DA2C4A">
      <w:pPr>
        <w:spacing w:before="120"/>
        <w:ind w:firstLine="426"/>
        <w:contextualSpacing/>
        <w:jc w:val="both"/>
      </w:pPr>
      <w:r>
        <w:t>Имеющиеся в распоряжении хозяйства площади с/х земель позволяют обеспечить кормами большее</w:t>
      </w:r>
      <w:r w:rsidR="000725CD">
        <w:t xml:space="preserve">, чем </w:t>
      </w:r>
      <w:r w:rsidR="005C2E13">
        <w:t>2</w:t>
      </w:r>
      <w:r w:rsidR="000725CD">
        <w:t xml:space="preserve"> тыс. голов</w:t>
      </w:r>
      <w:r>
        <w:t xml:space="preserve"> КРС, а современная с/х техника и технологии позволяют получать </w:t>
      </w:r>
      <w:r w:rsidR="009A7F29">
        <w:t>б</w:t>
      </w:r>
      <w:r>
        <w:t xml:space="preserve">ольшую урожайность зерновых и кормов для животных. </w:t>
      </w:r>
      <w:r w:rsidR="00762D1C">
        <w:t xml:space="preserve">Соответственно у предприятия имеются перспективы как экстенсивного, так и интенсивного развития, либо оба варианта вместе, </w:t>
      </w:r>
      <w:r w:rsidR="001340AE">
        <w:t xml:space="preserve">но </w:t>
      </w:r>
      <w:r w:rsidR="009A7F29">
        <w:t>для того</w:t>
      </w:r>
      <w:r w:rsidR="00762D1C">
        <w:t xml:space="preserve"> чтобы повысить рентабельность производства, требуется </w:t>
      </w:r>
      <w:r w:rsidR="000231A1">
        <w:t xml:space="preserve">продолжать </w:t>
      </w:r>
      <w:r w:rsidR="00762D1C">
        <w:t>увеличивать производительность, для чего необходим</w:t>
      </w:r>
      <w:r w:rsidR="001340AE">
        <w:t>ы</w:t>
      </w:r>
      <w:r w:rsidR="00762D1C">
        <w:t xml:space="preserve"> инвести</w:t>
      </w:r>
      <w:r w:rsidR="001340AE">
        <w:t>ции</w:t>
      </w:r>
      <w:r w:rsidR="00762D1C">
        <w:t xml:space="preserve"> в современную технику и технологии.</w:t>
      </w:r>
    </w:p>
    <w:p w:rsidR="00AB59DC" w:rsidRPr="00D2030F" w:rsidRDefault="00181371" w:rsidP="002350F0">
      <w:pPr>
        <w:spacing w:before="120"/>
        <w:ind w:firstLine="426"/>
        <w:jc w:val="both"/>
      </w:pPr>
      <w:r>
        <w:t>У</w:t>
      </w:r>
      <w:r w:rsidR="00EF58F8" w:rsidRPr="00D2030F">
        <w:t xml:space="preserve">величение производства молока </w:t>
      </w:r>
      <w:r w:rsidR="001A26C3" w:rsidRPr="00D2030F">
        <w:t>пр</w:t>
      </w:r>
      <w:r w:rsidR="00EF58F8" w:rsidRPr="00D2030F">
        <w:t>и увеличени</w:t>
      </w:r>
      <w:r w:rsidR="001A26C3" w:rsidRPr="00D2030F">
        <w:t>и</w:t>
      </w:r>
      <w:r w:rsidR="00EF58F8" w:rsidRPr="00D2030F">
        <w:t xml:space="preserve"> рентабельности его производства.</w:t>
      </w:r>
    </w:p>
    <w:p w:rsidR="00554A46" w:rsidRPr="00D2030F" w:rsidRDefault="00EF58F8" w:rsidP="00AB59DC">
      <w:pPr>
        <w:spacing w:before="120"/>
        <w:jc w:val="both"/>
      </w:pPr>
      <w:r w:rsidRPr="00D2030F">
        <w:t>Увеличение производства молока за счет увеличения продуктивности животных</w:t>
      </w:r>
      <w:r w:rsidR="005E4B61">
        <w:t xml:space="preserve"> и минимизации финансовых потерь</w:t>
      </w:r>
      <w:r w:rsidR="00554A46" w:rsidRPr="00D2030F">
        <w:t>:</w:t>
      </w:r>
    </w:p>
    <w:p w:rsidR="002B2022" w:rsidRDefault="005E4B61" w:rsidP="00554A46">
      <w:pPr>
        <w:pStyle w:val="af0"/>
        <w:numPr>
          <w:ilvl w:val="0"/>
          <w:numId w:val="14"/>
        </w:numPr>
        <w:jc w:val="both"/>
      </w:pPr>
      <w:r>
        <w:t xml:space="preserve">совершенствование технологического процесса – постоянные профилактические мероприятия по снижению основных заболеваний животных (мастит, хромота, </w:t>
      </w:r>
      <w:proofErr w:type="spellStart"/>
      <w:r>
        <w:t>кетоз</w:t>
      </w:r>
      <w:proofErr w:type="spellEnd"/>
      <w:r>
        <w:t>);</w:t>
      </w:r>
    </w:p>
    <w:p w:rsidR="00554A46" w:rsidRPr="00D2030F" w:rsidRDefault="00554A46" w:rsidP="00554A46">
      <w:pPr>
        <w:pStyle w:val="af0"/>
        <w:numPr>
          <w:ilvl w:val="0"/>
          <w:numId w:val="14"/>
        </w:numPr>
        <w:jc w:val="both"/>
      </w:pPr>
      <w:r w:rsidRPr="00D2030F">
        <w:t xml:space="preserve">работа над </w:t>
      </w:r>
      <w:r w:rsidR="001A26C3" w:rsidRPr="00D2030F">
        <w:t>воспроизводство</w:t>
      </w:r>
      <w:r w:rsidRPr="00D2030F">
        <w:t>м</w:t>
      </w:r>
      <w:r w:rsidR="001A26C3" w:rsidRPr="00D2030F">
        <w:t xml:space="preserve"> стада </w:t>
      </w:r>
      <w:r w:rsidRPr="00D2030F">
        <w:t xml:space="preserve">– </w:t>
      </w:r>
      <w:r w:rsidR="001A26C3" w:rsidRPr="00D2030F">
        <w:t>снижения яловости</w:t>
      </w:r>
      <w:r w:rsidR="000231A1">
        <w:t xml:space="preserve"> (сокращение сервис-периода)</w:t>
      </w:r>
      <w:r w:rsidR="001A26C3" w:rsidRPr="00D2030F">
        <w:t>, увеличение выхода телят</w:t>
      </w:r>
      <w:r w:rsidR="000231A1">
        <w:t>, внедрение эффективных программ управления стадом</w:t>
      </w:r>
      <w:r w:rsidRPr="00D2030F">
        <w:t>;</w:t>
      </w:r>
    </w:p>
    <w:p w:rsidR="0014188C" w:rsidRDefault="0014188C" w:rsidP="009B24E2">
      <w:pPr>
        <w:pStyle w:val="af0"/>
        <w:numPr>
          <w:ilvl w:val="0"/>
          <w:numId w:val="14"/>
        </w:numPr>
        <w:jc w:val="both"/>
      </w:pPr>
      <w:r>
        <w:t>совершенствование технологии выращивания ремонтного молодняка –</w:t>
      </w:r>
      <w:r w:rsidR="000B25F0">
        <w:t xml:space="preserve"> </w:t>
      </w:r>
      <w:r>
        <w:t xml:space="preserve">получение первых отелов </w:t>
      </w:r>
      <w:r w:rsidR="000B25F0">
        <w:t xml:space="preserve">от </w:t>
      </w:r>
      <w:r>
        <w:t>нетелей в возрасте 24-25 мес.;</w:t>
      </w:r>
    </w:p>
    <w:p w:rsidR="000231A1" w:rsidRPr="00D2030F" w:rsidRDefault="001A26C3" w:rsidP="009B24E2">
      <w:pPr>
        <w:pStyle w:val="af0"/>
        <w:numPr>
          <w:ilvl w:val="0"/>
          <w:numId w:val="14"/>
        </w:numPr>
        <w:jc w:val="both"/>
      </w:pPr>
      <w:r w:rsidRPr="00D2030F">
        <w:t>совершенствование корм</w:t>
      </w:r>
      <w:r w:rsidR="002B2022">
        <w:t>опроизводства</w:t>
      </w:r>
      <w:r w:rsidRPr="00D2030F">
        <w:t xml:space="preserve"> </w:t>
      </w:r>
      <w:r w:rsidR="00554A46" w:rsidRPr="00D2030F">
        <w:t xml:space="preserve">– заготовка </w:t>
      </w:r>
      <w:r w:rsidR="002B2022">
        <w:t xml:space="preserve">качественных </w:t>
      </w:r>
      <w:r w:rsidR="00554A46" w:rsidRPr="00D2030F">
        <w:t xml:space="preserve">собственных грубых и сочных корма первого-второго класса с высоким содержанием протеина в необходимом объеме </w:t>
      </w:r>
      <w:r w:rsidR="002B2022">
        <w:t>с учетом полугодового страхового фонда</w:t>
      </w:r>
      <w:r w:rsidR="00554A46" w:rsidRPr="00D2030F">
        <w:t>;</w:t>
      </w:r>
    </w:p>
    <w:p w:rsidR="00554A46" w:rsidRPr="00D2030F" w:rsidRDefault="001A26C3" w:rsidP="000231A1">
      <w:pPr>
        <w:pStyle w:val="af0"/>
        <w:numPr>
          <w:ilvl w:val="0"/>
          <w:numId w:val="14"/>
        </w:numPr>
        <w:jc w:val="both"/>
      </w:pPr>
      <w:r w:rsidRPr="00D2030F">
        <w:t xml:space="preserve">обновление генетического потенциала стада </w:t>
      </w:r>
      <w:r w:rsidR="00592967" w:rsidRPr="00D2030F">
        <w:t>– выбраковка низко-продуктивных коров</w:t>
      </w:r>
      <w:r w:rsidR="009D5AF8" w:rsidRPr="00D2030F">
        <w:t xml:space="preserve"> и</w:t>
      </w:r>
      <w:r w:rsidR="00592967" w:rsidRPr="00D2030F">
        <w:t xml:space="preserve"> закупка </w:t>
      </w:r>
      <w:r w:rsidR="000231A1">
        <w:t xml:space="preserve">высокопродуктивных </w:t>
      </w:r>
      <w:r w:rsidR="00592967" w:rsidRPr="00D2030F">
        <w:t>нетелей голштинской породы.</w:t>
      </w:r>
    </w:p>
    <w:p w:rsidR="009D5AF8" w:rsidRPr="00D2030F" w:rsidRDefault="009D5AF8" w:rsidP="00554A46">
      <w:pPr>
        <w:jc w:val="both"/>
      </w:pPr>
      <w:r w:rsidRPr="00D2030F">
        <w:t xml:space="preserve">Увеличение производства молока за счет увеличения </w:t>
      </w:r>
      <w:r w:rsidR="00EF58F8" w:rsidRPr="00D2030F">
        <w:t>поголовья</w:t>
      </w:r>
      <w:r w:rsidRPr="00D2030F">
        <w:t>:</w:t>
      </w:r>
    </w:p>
    <w:p w:rsidR="0052401F" w:rsidRPr="00D2030F" w:rsidRDefault="006A1E54" w:rsidP="009D5AF8">
      <w:pPr>
        <w:pStyle w:val="af0"/>
        <w:numPr>
          <w:ilvl w:val="0"/>
          <w:numId w:val="16"/>
        </w:numPr>
        <w:jc w:val="both"/>
      </w:pPr>
      <w:r>
        <w:t>строительство</w:t>
      </w:r>
      <w:r w:rsidR="009D5AF8" w:rsidRPr="00D2030F">
        <w:t xml:space="preserve"> второ</w:t>
      </w:r>
      <w:r>
        <w:t>й очереди животноводческого комплекса</w:t>
      </w:r>
      <w:r w:rsidR="009D5AF8" w:rsidRPr="00D2030F">
        <w:t xml:space="preserve"> (отд. </w:t>
      </w:r>
      <w:r>
        <w:t xml:space="preserve">МТФ </w:t>
      </w:r>
      <w:r w:rsidR="009D5AF8" w:rsidRPr="00D2030F">
        <w:t xml:space="preserve">Тиняково) под беспривязное содержание, закупка нетелей голштинской породы и увеличение поголовья </w:t>
      </w:r>
      <w:r w:rsidR="009B24E2">
        <w:t>до 10</w:t>
      </w:r>
      <w:r w:rsidR="009D5AF8" w:rsidRPr="00D2030F">
        <w:t xml:space="preserve">00 </w:t>
      </w:r>
      <w:r w:rsidR="009B24E2">
        <w:t>коров</w:t>
      </w:r>
      <w:r w:rsidR="009D5AF8" w:rsidRPr="00D2030F">
        <w:t xml:space="preserve"> (показатели продуктивности голштинского скота отд. </w:t>
      </w:r>
      <w:r w:rsidR="0014188C">
        <w:t xml:space="preserve">МТФ </w:t>
      </w:r>
      <w:r w:rsidR="009D5AF8" w:rsidRPr="00D2030F">
        <w:t>Тиняково за 201</w:t>
      </w:r>
      <w:r w:rsidR="007E4D86">
        <w:t>8</w:t>
      </w:r>
      <w:r w:rsidR="009D5AF8" w:rsidRPr="00D2030F">
        <w:t xml:space="preserve"> год </w:t>
      </w:r>
      <w:r w:rsidR="0014188C">
        <w:t>составили 9730 кг на гол</w:t>
      </w:r>
      <w:proofErr w:type="gramStart"/>
      <w:r w:rsidR="0014188C">
        <w:t>.</w:t>
      </w:r>
      <w:proofErr w:type="gramEnd"/>
      <w:r w:rsidR="0014188C">
        <w:t xml:space="preserve"> </w:t>
      </w:r>
      <w:proofErr w:type="gramStart"/>
      <w:r w:rsidR="0014188C">
        <w:t>ч</w:t>
      </w:r>
      <w:proofErr w:type="gramEnd"/>
      <w:r w:rsidR="0014188C">
        <w:t xml:space="preserve">то почти </w:t>
      </w:r>
      <w:r w:rsidR="009D5AF8" w:rsidRPr="00D2030F">
        <w:t xml:space="preserve">на </w:t>
      </w:r>
      <w:r w:rsidR="0084324E">
        <w:t>4</w:t>
      </w:r>
      <w:r w:rsidR="0014188C">
        <w:t>0</w:t>
      </w:r>
      <w:r w:rsidR="0084324E">
        <w:t>%</w:t>
      </w:r>
      <w:r w:rsidR="009D5AF8" w:rsidRPr="00D2030F">
        <w:t xml:space="preserve"> выше </w:t>
      </w:r>
      <w:r w:rsidR="001F388C" w:rsidRPr="00D2030F">
        <w:t xml:space="preserve">показателей </w:t>
      </w:r>
      <w:r w:rsidR="009D5AF8" w:rsidRPr="00D2030F">
        <w:t xml:space="preserve">продуктивности черно-пестрого скота отд. </w:t>
      </w:r>
      <w:r w:rsidR="0014188C">
        <w:t xml:space="preserve">МТФ </w:t>
      </w:r>
      <w:r w:rsidR="009D5AF8" w:rsidRPr="00D2030F">
        <w:t>Юрьевское).</w:t>
      </w:r>
    </w:p>
    <w:p w:rsidR="00D7630B" w:rsidRPr="008A2909" w:rsidRDefault="00D7630B" w:rsidP="00D2030F">
      <w:pPr>
        <w:pStyle w:val="1"/>
        <w:spacing w:before="120"/>
      </w:pPr>
      <w:bookmarkStart w:id="15" w:name="_Toc448418559"/>
      <w:r w:rsidRPr="008A2909">
        <w:t>Контактная информация</w:t>
      </w:r>
      <w:r w:rsidR="00BB281D">
        <w:t>.</w:t>
      </w:r>
      <w:bookmarkEnd w:id="15"/>
    </w:p>
    <w:p w:rsidR="00BB281D" w:rsidRPr="00BB281D" w:rsidRDefault="00BB281D" w:rsidP="00D2030F">
      <w:pPr>
        <w:spacing w:before="120"/>
      </w:pPr>
      <w:r w:rsidRPr="00BB281D">
        <w:t>Адрес: 249061 Калужская область, Малоярославецкий район, с. Кудиново</w:t>
      </w:r>
    </w:p>
    <w:p w:rsidR="00D7630B" w:rsidRPr="00BB281D" w:rsidRDefault="00BB281D" w:rsidP="00D7630B">
      <w:r w:rsidRPr="00BB281D">
        <w:t>Т</w:t>
      </w:r>
      <w:r w:rsidR="00D7630B" w:rsidRPr="00BB281D">
        <w:t>ел</w:t>
      </w:r>
      <w:r w:rsidRPr="00BB281D">
        <w:t xml:space="preserve">.: </w:t>
      </w:r>
      <w:r w:rsidR="00D7630B" w:rsidRPr="00BB281D">
        <w:rPr>
          <w:bCs/>
          <w:iCs/>
        </w:rPr>
        <w:t>(331) 3-32-33</w:t>
      </w:r>
      <w:r w:rsidRPr="00BB281D">
        <w:rPr>
          <w:bCs/>
          <w:iCs/>
        </w:rPr>
        <w:t>, Факс</w:t>
      </w:r>
      <w:r w:rsidR="00D7630B" w:rsidRPr="00BB281D">
        <w:t xml:space="preserve">: </w:t>
      </w:r>
      <w:r w:rsidR="00D7630B" w:rsidRPr="00BB281D">
        <w:rPr>
          <w:bCs/>
          <w:iCs/>
        </w:rPr>
        <w:t>(331) 3-3139</w:t>
      </w:r>
      <w:r w:rsidRPr="00BB281D">
        <w:t xml:space="preserve">, </w:t>
      </w:r>
      <w:r w:rsidRPr="00BB281D">
        <w:rPr>
          <w:lang w:val="en-US"/>
        </w:rPr>
        <w:t>e</w:t>
      </w:r>
      <w:r w:rsidRPr="00BB281D">
        <w:t>-</w:t>
      </w:r>
      <w:r w:rsidRPr="00BB281D">
        <w:rPr>
          <w:lang w:val="en-US"/>
        </w:rPr>
        <w:t>mail</w:t>
      </w:r>
      <w:r w:rsidRPr="00BB281D">
        <w:t>:</w:t>
      </w:r>
      <w:r w:rsidR="00D7630B" w:rsidRPr="00BB281D">
        <w:t xml:space="preserve"> </w:t>
      </w:r>
      <w:hyperlink r:id="rId9" w:history="1">
        <w:r w:rsidRPr="000E3098">
          <w:rPr>
            <w:rStyle w:val="a6"/>
            <w:lang w:val="en-US"/>
          </w:rPr>
          <w:t>plemzavod</w:t>
        </w:r>
        <w:r w:rsidRPr="000E3098">
          <w:rPr>
            <w:rStyle w:val="a6"/>
          </w:rPr>
          <w:t>-</w:t>
        </w:r>
        <w:r w:rsidRPr="000E3098">
          <w:rPr>
            <w:rStyle w:val="a6"/>
            <w:lang w:val="en-US"/>
          </w:rPr>
          <w:t>cvetkovo</w:t>
        </w:r>
        <w:r w:rsidRPr="000E3098">
          <w:rPr>
            <w:rStyle w:val="a6"/>
          </w:rPr>
          <w:t>@</w:t>
        </w:r>
        <w:r w:rsidRPr="000E3098">
          <w:rPr>
            <w:rStyle w:val="a6"/>
            <w:lang w:val="en-US"/>
          </w:rPr>
          <w:t>yandex</w:t>
        </w:r>
        <w:r w:rsidRPr="000E3098">
          <w:rPr>
            <w:rStyle w:val="a6"/>
            <w:bCs/>
            <w:iCs/>
          </w:rPr>
          <w:t>.</w:t>
        </w:r>
        <w:proofErr w:type="spellStart"/>
        <w:r w:rsidRPr="000E3098">
          <w:rPr>
            <w:rStyle w:val="a6"/>
            <w:bCs/>
            <w:iCs/>
            <w:lang w:val="en-US"/>
          </w:rPr>
          <w:t>ru</w:t>
        </w:r>
        <w:proofErr w:type="spellEnd"/>
      </w:hyperlink>
      <w:r>
        <w:rPr>
          <w:bCs/>
          <w:iCs/>
        </w:rPr>
        <w:t xml:space="preserve"> </w:t>
      </w:r>
    </w:p>
    <w:sectPr w:rsidR="00D7630B" w:rsidRPr="00BB281D" w:rsidSect="00B36BEB">
      <w:footerReference w:type="even" r:id="rId10"/>
      <w:footerReference w:type="default" r:id="rId11"/>
      <w:pgSz w:w="11906" w:h="16838"/>
      <w:pgMar w:top="851" w:right="849" w:bottom="851" w:left="1418" w:header="709" w:footer="709" w:gutter="0"/>
      <w:pgBorders w:display="notFirstPage"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1EE" w:rsidRDefault="002941EE">
      <w:r>
        <w:separator/>
      </w:r>
    </w:p>
  </w:endnote>
  <w:endnote w:type="continuationSeparator" w:id="0">
    <w:p w:rsidR="002941EE" w:rsidRDefault="0029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3B" w:rsidRDefault="00A92E3B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2E3B" w:rsidRDefault="00A92E3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3B" w:rsidRDefault="00A92E3B">
    <w:pPr>
      <w:pStyle w:val="ac"/>
      <w:framePr w:w="186" w:h="364" w:hRule="exact" w:wrap="around" w:vAnchor="text" w:hAnchor="page" w:x="6202" w:y="38"/>
      <w:rPr>
        <w:rStyle w:val="ab"/>
        <w:sz w:val="28"/>
        <w:szCs w:val="28"/>
      </w:rPr>
    </w:pPr>
    <w:r>
      <w:rPr>
        <w:rStyle w:val="ab"/>
        <w:sz w:val="28"/>
        <w:szCs w:val="28"/>
      </w:rPr>
      <w:fldChar w:fldCharType="begin"/>
    </w:r>
    <w:r>
      <w:rPr>
        <w:rStyle w:val="ab"/>
        <w:sz w:val="28"/>
        <w:szCs w:val="28"/>
      </w:rPr>
      <w:instrText xml:space="preserve">PAGE  </w:instrText>
    </w:r>
    <w:r>
      <w:rPr>
        <w:rStyle w:val="ab"/>
        <w:sz w:val="28"/>
        <w:szCs w:val="28"/>
      </w:rPr>
      <w:fldChar w:fldCharType="separate"/>
    </w:r>
    <w:r w:rsidR="00B67246">
      <w:rPr>
        <w:rStyle w:val="ab"/>
        <w:noProof/>
        <w:sz w:val="28"/>
        <w:szCs w:val="28"/>
      </w:rPr>
      <w:t>9</w:t>
    </w:r>
    <w:r>
      <w:rPr>
        <w:rStyle w:val="ab"/>
        <w:sz w:val="28"/>
        <w:szCs w:val="28"/>
      </w:rPr>
      <w:fldChar w:fldCharType="end"/>
    </w:r>
  </w:p>
  <w:p w:rsidR="00A92E3B" w:rsidRDefault="00A92E3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1EE" w:rsidRDefault="002941EE">
      <w:r>
        <w:separator/>
      </w:r>
    </w:p>
  </w:footnote>
  <w:footnote w:type="continuationSeparator" w:id="0">
    <w:p w:rsidR="002941EE" w:rsidRDefault="0029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0CB"/>
    <w:multiLevelType w:val="multilevel"/>
    <w:tmpl w:val="B9C67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28B35B2"/>
    <w:multiLevelType w:val="hybridMultilevel"/>
    <w:tmpl w:val="87AC36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B78E1"/>
    <w:multiLevelType w:val="hybridMultilevel"/>
    <w:tmpl w:val="6338BC44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26DB5"/>
    <w:multiLevelType w:val="hybridMultilevel"/>
    <w:tmpl w:val="F82C44FA"/>
    <w:lvl w:ilvl="0" w:tplc="E5DA6CE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2C4F54"/>
    <w:multiLevelType w:val="multilevel"/>
    <w:tmpl w:val="0B56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29E33196"/>
    <w:multiLevelType w:val="hybridMultilevel"/>
    <w:tmpl w:val="5D4C7FD2"/>
    <w:lvl w:ilvl="0" w:tplc="317E1CF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</w:lvl>
    <w:lvl w:ilvl="2">
      <w:start w:val="1"/>
      <w:numFmt w:val="decimal"/>
      <w:isLgl/>
      <w:lvlText w:val="%1.%2.%3."/>
      <w:lvlJc w:val="left"/>
      <w:pPr>
        <w:ind w:left="3240" w:hanging="720"/>
      </w:pPr>
    </w:lvl>
    <w:lvl w:ilvl="3">
      <w:start w:val="1"/>
      <w:numFmt w:val="decimal"/>
      <w:isLgl/>
      <w:lvlText w:val="%1.%2.%3.%4."/>
      <w:lvlJc w:val="left"/>
      <w:pPr>
        <w:ind w:left="4320" w:hanging="720"/>
      </w:pPr>
    </w:lvl>
    <w:lvl w:ilvl="4">
      <w:start w:val="1"/>
      <w:numFmt w:val="decimal"/>
      <w:isLgl/>
      <w:lvlText w:val="%1.%2.%3.%4.%5."/>
      <w:lvlJc w:val="left"/>
      <w:pPr>
        <w:ind w:left="5760" w:hanging="1080"/>
      </w:pPr>
    </w:lvl>
    <w:lvl w:ilvl="5">
      <w:start w:val="1"/>
      <w:numFmt w:val="decimal"/>
      <w:isLgl/>
      <w:lvlText w:val="%1.%2.%3.%4.%5.%6."/>
      <w:lvlJc w:val="left"/>
      <w:pPr>
        <w:ind w:left="6840" w:hanging="1080"/>
      </w:pPr>
    </w:lvl>
    <w:lvl w:ilvl="6">
      <w:start w:val="1"/>
      <w:numFmt w:val="decimal"/>
      <w:isLgl/>
      <w:lvlText w:val="%1.%2.%3.%4.%5.%6.%7."/>
      <w:lvlJc w:val="left"/>
      <w:pPr>
        <w:ind w:left="8280" w:hanging="1440"/>
      </w:p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</w:lvl>
  </w:abstractNum>
  <w:abstractNum w:abstractNumId="7">
    <w:nsid w:val="30EC0C49"/>
    <w:multiLevelType w:val="hybridMultilevel"/>
    <w:tmpl w:val="E68C1E26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6188C"/>
    <w:multiLevelType w:val="hybridMultilevel"/>
    <w:tmpl w:val="F278A738"/>
    <w:lvl w:ilvl="0" w:tplc="51F204F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102CBB"/>
    <w:multiLevelType w:val="multilevel"/>
    <w:tmpl w:val="9850E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430603BF"/>
    <w:multiLevelType w:val="hybridMultilevel"/>
    <w:tmpl w:val="70AAB29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04290A"/>
    <w:multiLevelType w:val="hybridMultilevel"/>
    <w:tmpl w:val="F056C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F24E4"/>
    <w:multiLevelType w:val="hybridMultilevel"/>
    <w:tmpl w:val="E514BCE0"/>
    <w:lvl w:ilvl="0" w:tplc="51F204F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F3317FC"/>
    <w:multiLevelType w:val="hybridMultilevel"/>
    <w:tmpl w:val="AB0EB50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F4"/>
    <w:rsid w:val="00001D8C"/>
    <w:rsid w:val="00005C1C"/>
    <w:rsid w:val="00016A34"/>
    <w:rsid w:val="00017B7E"/>
    <w:rsid w:val="00021EFE"/>
    <w:rsid w:val="000231A1"/>
    <w:rsid w:val="000316F7"/>
    <w:rsid w:val="00052BC9"/>
    <w:rsid w:val="000725CD"/>
    <w:rsid w:val="000762F4"/>
    <w:rsid w:val="000767AE"/>
    <w:rsid w:val="00084743"/>
    <w:rsid w:val="0008673A"/>
    <w:rsid w:val="00091B92"/>
    <w:rsid w:val="00094F6F"/>
    <w:rsid w:val="00096746"/>
    <w:rsid w:val="0009683C"/>
    <w:rsid w:val="000A0D63"/>
    <w:rsid w:val="000A2D57"/>
    <w:rsid w:val="000B25F0"/>
    <w:rsid w:val="000B36E4"/>
    <w:rsid w:val="000C21CD"/>
    <w:rsid w:val="000C2841"/>
    <w:rsid w:val="000C3F0D"/>
    <w:rsid w:val="000F253C"/>
    <w:rsid w:val="00104335"/>
    <w:rsid w:val="001065EE"/>
    <w:rsid w:val="00120FD0"/>
    <w:rsid w:val="0012310D"/>
    <w:rsid w:val="00124132"/>
    <w:rsid w:val="001340AE"/>
    <w:rsid w:val="0014188C"/>
    <w:rsid w:val="00153AD1"/>
    <w:rsid w:val="00175589"/>
    <w:rsid w:val="00175BFF"/>
    <w:rsid w:val="00181371"/>
    <w:rsid w:val="001827F9"/>
    <w:rsid w:val="001A26C3"/>
    <w:rsid w:val="001B39E8"/>
    <w:rsid w:val="001B4F00"/>
    <w:rsid w:val="001B7D4F"/>
    <w:rsid w:val="001C5CB3"/>
    <w:rsid w:val="001D5C07"/>
    <w:rsid w:val="001E1F0D"/>
    <w:rsid w:val="001E26BF"/>
    <w:rsid w:val="001E6F40"/>
    <w:rsid w:val="001E6FA8"/>
    <w:rsid w:val="001F388C"/>
    <w:rsid w:val="001F6EE2"/>
    <w:rsid w:val="0020028F"/>
    <w:rsid w:val="00200A1C"/>
    <w:rsid w:val="0020444F"/>
    <w:rsid w:val="00212084"/>
    <w:rsid w:val="00214EAE"/>
    <w:rsid w:val="002350F0"/>
    <w:rsid w:val="00244191"/>
    <w:rsid w:val="002444FF"/>
    <w:rsid w:val="002464C0"/>
    <w:rsid w:val="00247261"/>
    <w:rsid w:val="0026083B"/>
    <w:rsid w:val="00262935"/>
    <w:rsid w:val="00262C88"/>
    <w:rsid w:val="00263561"/>
    <w:rsid w:val="00272382"/>
    <w:rsid w:val="002740C2"/>
    <w:rsid w:val="0027541F"/>
    <w:rsid w:val="00282094"/>
    <w:rsid w:val="002941EE"/>
    <w:rsid w:val="00294A0D"/>
    <w:rsid w:val="002A069E"/>
    <w:rsid w:val="002A407D"/>
    <w:rsid w:val="002B2022"/>
    <w:rsid w:val="002B36C1"/>
    <w:rsid w:val="002C34FD"/>
    <w:rsid w:val="002C5856"/>
    <w:rsid w:val="002D0C39"/>
    <w:rsid w:val="002D2ED7"/>
    <w:rsid w:val="002E0DFC"/>
    <w:rsid w:val="002E71FB"/>
    <w:rsid w:val="002F1598"/>
    <w:rsid w:val="002F66F0"/>
    <w:rsid w:val="002F7C99"/>
    <w:rsid w:val="00300C84"/>
    <w:rsid w:val="00304BB7"/>
    <w:rsid w:val="0030677A"/>
    <w:rsid w:val="00313C15"/>
    <w:rsid w:val="00314294"/>
    <w:rsid w:val="00330852"/>
    <w:rsid w:val="00344D43"/>
    <w:rsid w:val="00347991"/>
    <w:rsid w:val="003655CA"/>
    <w:rsid w:val="00365AD0"/>
    <w:rsid w:val="00370953"/>
    <w:rsid w:val="0037148F"/>
    <w:rsid w:val="00371709"/>
    <w:rsid w:val="00372C19"/>
    <w:rsid w:val="0037327F"/>
    <w:rsid w:val="00377A1E"/>
    <w:rsid w:val="003949AA"/>
    <w:rsid w:val="0039607B"/>
    <w:rsid w:val="00396142"/>
    <w:rsid w:val="00396A71"/>
    <w:rsid w:val="00397417"/>
    <w:rsid w:val="003A4D53"/>
    <w:rsid w:val="003A58BC"/>
    <w:rsid w:val="003B0068"/>
    <w:rsid w:val="003C3CCD"/>
    <w:rsid w:val="003D4F21"/>
    <w:rsid w:val="003E1CA7"/>
    <w:rsid w:val="004001AB"/>
    <w:rsid w:val="00404988"/>
    <w:rsid w:val="004137BF"/>
    <w:rsid w:val="00473C2C"/>
    <w:rsid w:val="004A2E50"/>
    <w:rsid w:val="004A7843"/>
    <w:rsid w:val="004B18F5"/>
    <w:rsid w:val="004C6E6C"/>
    <w:rsid w:val="004D1E60"/>
    <w:rsid w:val="004D2DEA"/>
    <w:rsid w:val="004D79E3"/>
    <w:rsid w:val="004E4A52"/>
    <w:rsid w:val="004E5AE8"/>
    <w:rsid w:val="0052301C"/>
    <w:rsid w:val="00523F68"/>
    <w:rsid w:val="0052401F"/>
    <w:rsid w:val="00525095"/>
    <w:rsid w:val="00530414"/>
    <w:rsid w:val="00531696"/>
    <w:rsid w:val="00535E3D"/>
    <w:rsid w:val="0054091B"/>
    <w:rsid w:val="0055060B"/>
    <w:rsid w:val="0055121F"/>
    <w:rsid w:val="0055195E"/>
    <w:rsid w:val="00554A46"/>
    <w:rsid w:val="00555799"/>
    <w:rsid w:val="00573BB7"/>
    <w:rsid w:val="005763AA"/>
    <w:rsid w:val="00580210"/>
    <w:rsid w:val="00584EA9"/>
    <w:rsid w:val="0058567C"/>
    <w:rsid w:val="00587B39"/>
    <w:rsid w:val="005906C1"/>
    <w:rsid w:val="00592967"/>
    <w:rsid w:val="005A12CC"/>
    <w:rsid w:val="005B1624"/>
    <w:rsid w:val="005B1AA6"/>
    <w:rsid w:val="005B3E1A"/>
    <w:rsid w:val="005B6526"/>
    <w:rsid w:val="005C2E13"/>
    <w:rsid w:val="005C7E59"/>
    <w:rsid w:val="005D044C"/>
    <w:rsid w:val="005D4771"/>
    <w:rsid w:val="005D6C3C"/>
    <w:rsid w:val="005E328F"/>
    <w:rsid w:val="005E4B61"/>
    <w:rsid w:val="006211E2"/>
    <w:rsid w:val="00623690"/>
    <w:rsid w:val="006301E2"/>
    <w:rsid w:val="006327B1"/>
    <w:rsid w:val="006420A3"/>
    <w:rsid w:val="0064391B"/>
    <w:rsid w:val="006450BC"/>
    <w:rsid w:val="00650633"/>
    <w:rsid w:val="00657032"/>
    <w:rsid w:val="00661094"/>
    <w:rsid w:val="006611CD"/>
    <w:rsid w:val="00662BB2"/>
    <w:rsid w:val="0066414E"/>
    <w:rsid w:val="0068330C"/>
    <w:rsid w:val="00684BC9"/>
    <w:rsid w:val="0068782C"/>
    <w:rsid w:val="00697ACE"/>
    <w:rsid w:val="006A1E54"/>
    <w:rsid w:val="006B1DE9"/>
    <w:rsid w:val="006C0A15"/>
    <w:rsid w:val="006D16E4"/>
    <w:rsid w:val="006D47F5"/>
    <w:rsid w:val="006D5073"/>
    <w:rsid w:val="006E03C3"/>
    <w:rsid w:val="006E2F73"/>
    <w:rsid w:val="006F7D60"/>
    <w:rsid w:val="00710DA3"/>
    <w:rsid w:val="00714113"/>
    <w:rsid w:val="00720DF2"/>
    <w:rsid w:val="00726551"/>
    <w:rsid w:val="007336F7"/>
    <w:rsid w:val="007338E1"/>
    <w:rsid w:val="00734058"/>
    <w:rsid w:val="007369C2"/>
    <w:rsid w:val="00743B9F"/>
    <w:rsid w:val="00751F57"/>
    <w:rsid w:val="00762D1C"/>
    <w:rsid w:val="00763119"/>
    <w:rsid w:val="00774653"/>
    <w:rsid w:val="00784A6A"/>
    <w:rsid w:val="00790C0E"/>
    <w:rsid w:val="007A2D00"/>
    <w:rsid w:val="007A6E87"/>
    <w:rsid w:val="007B4B4B"/>
    <w:rsid w:val="007B602D"/>
    <w:rsid w:val="007B750C"/>
    <w:rsid w:val="007C02A0"/>
    <w:rsid w:val="007C38EF"/>
    <w:rsid w:val="007E3F5B"/>
    <w:rsid w:val="007E4D86"/>
    <w:rsid w:val="007F1AA0"/>
    <w:rsid w:val="007F2089"/>
    <w:rsid w:val="00802B0A"/>
    <w:rsid w:val="008030C6"/>
    <w:rsid w:val="0080678A"/>
    <w:rsid w:val="00812CCA"/>
    <w:rsid w:val="0081309C"/>
    <w:rsid w:val="00815535"/>
    <w:rsid w:val="00825948"/>
    <w:rsid w:val="00832C6E"/>
    <w:rsid w:val="00837DA4"/>
    <w:rsid w:val="0084324E"/>
    <w:rsid w:val="00845333"/>
    <w:rsid w:val="00845400"/>
    <w:rsid w:val="00851D62"/>
    <w:rsid w:val="008544AE"/>
    <w:rsid w:val="00861E20"/>
    <w:rsid w:val="008679E3"/>
    <w:rsid w:val="00870E95"/>
    <w:rsid w:val="00876A11"/>
    <w:rsid w:val="00887473"/>
    <w:rsid w:val="00892B83"/>
    <w:rsid w:val="008A07FC"/>
    <w:rsid w:val="008A2909"/>
    <w:rsid w:val="008A60B9"/>
    <w:rsid w:val="008A6436"/>
    <w:rsid w:val="008C7546"/>
    <w:rsid w:val="008D0FD7"/>
    <w:rsid w:val="008D2233"/>
    <w:rsid w:val="008E5965"/>
    <w:rsid w:val="008E7130"/>
    <w:rsid w:val="00900BD3"/>
    <w:rsid w:val="009164B9"/>
    <w:rsid w:val="009332D3"/>
    <w:rsid w:val="0093532F"/>
    <w:rsid w:val="009531F2"/>
    <w:rsid w:val="00955F52"/>
    <w:rsid w:val="0095764A"/>
    <w:rsid w:val="00960E09"/>
    <w:rsid w:val="00965A3D"/>
    <w:rsid w:val="00971440"/>
    <w:rsid w:val="0097305A"/>
    <w:rsid w:val="00974239"/>
    <w:rsid w:val="00976D80"/>
    <w:rsid w:val="00977EC3"/>
    <w:rsid w:val="0098418F"/>
    <w:rsid w:val="0098532A"/>
    <w:rsid w:val="00986CB2"/>
    <w:rsid w:val="00987E15"/>
    <w:rsid w:val="009A06DF"/>
    <w:rsid w:val="009A4275"/>
    <w:rsid w:val="009A477E"/>
    <w:rsid w:val="009A7F29"/>
    <w:rsid w:val="009B24E2"/>
    <w:rsid w:val="009C182F"/>
    <w:rsid w:val="009D5AF8"/>
    <w:rsid w:val="009D69B4"/>
    <w:rsid w:val="009E681B"/>
    <w:rsid w:val="00A00FF4"/>
    <w:rsid w:val="00A17EC3"/>
    <w:rsid w:val="00A20DC2"/>
    <w:rsid w:val="00A339FD"/>
    <w:rsid w:val="00A354AB"/>
    <w:rsid w:val="00A37438"/>
    <w:rsid w:val="00A45C7A"/>
    <w:rsid w:val="00A46421"/>
    <w:rsid w:val="00A82854"/>
    <w:rsid w:val="00A90256"/>
    <w:rsid w:val="00A92E3B"/>
    <w:rsid w:val="00AA4615"/>
    <w:rsid w:val="00AA5CE2"/>
    <w:rsid w:val="00AB59DC"/>
    <w:rsid w:val="00AC79E9"/>
    <w:rsid w:val="00AC7B86"/>
    <w:rsid w:val="00AC7BD5"/>
    <w:rsid w:val="00AD0B22"/>
    <w:rsid w:val="00AD3DE6"/>
    <w:rsid w:val="00AD6FC7"/>
    <w:rsid w:val="00AE2E48"/>
    <w:rsid w:val="00AE7F05"/>
    <w:rsid w:val="00AF3D90"/>
    <w:rsid w:val="00B04659"/>
    <w:rsid w:val="00B04BF7"/>
    <w:rsid w:val="00B0689E"/>
    <w:rsid w:val="00B07223"/>
    <w:rsid w:val="00B15447"/>
    <w:rsid w:val="00B22ABB"/>
    <w:rsid w:val="00B25EB3"/>
    <w:rsid w:val="00B36BEB"/>
    <w:rsid w:val="00B42318"/>
    <w:rsid w:val="00B5237E"/>
    <w:rsid w:val="00B53F77"/>
    <w:rsid w:val="00B569B5"/>
    <w:rsid w:val="00B64543"/>
    <w:rsid w:val="00B67246"/>
    <w:rsid w:val="00B71DDF"/>
    <w:rsid w:val="00B809E8"/>
    <w:rsid w:val="00BA0495"/>
    <w:rsid w:val="00BA248E"/>
    <w:rsid w:val="00BB281D"/>
    <w:rsid w:val="00BB3DB8"/>
    <w:rsid w:val="00BB7FEB"/>
    <w:rsid w:val="00BC60F7"/>
    <w:rsid w:val="00BD591F"/>
    <w:rsid w:val="00BE5A32"/>
    <w:rsid w:val="00C01390"/>
    <w:rsid w:val="00C01CA3"/>
    <w:rsid w:val="00C128B5"/>
    <w:rsid w:val="00C15D5B"/>
    <w:rsid w:val="00C25069"/>
    <w:rsid w:val="00C2668E"/>
    <w:rsid w:val="00C37B3B"/>
    <w:rsid w:val="00C5034E"/>
    <w:rsid w:val="00C5299C"/>
    <w:rsid w:val="00C54232"/>
    <w:rsid w:val="00C5630C"/>
    <w:rsid w:val="00C61B25"/>
    <w:rsid w:val="00C6225C"/>
    <w:rsid w:val="00C71002"/>
    <w:rsid w:val="00C86340"/>
    <w:rsid w:val="00C87D57"/>
    <w:rsid w:val="00C97387"/>
    <w:rsid w:val="00CA554E"/>
    <w:rsid w:val="00CB12C7"/>
    <w:rsid w:val="00CB3171"/>
    <w:rsid w:val="00CC67A5"/>
    <w:rsid w:val="00CD7A74"/>
    <w:rsid w:val="00CE1E7A"/>
    <w:rsid w:val="00D00019"/>
    <w:rsid w:val="00D00530"/>
    <w:rsid w:val="00D16CCA"/>
    <w:rsid w:val="00D2030F"/>
    <w:rsid w:val="00D20E63"/>
    <w:rsid w:val="00D24012"/>
    <w:rsid w:val="00D24612"/>
    <w:rsid w:val="00D254C3"/>
    <w:rsid w:val="00D31C36"/>
    <w:rsid w:val="00D51CCB"/>
    <w:rsid w:val="00D52A0D"/>
    <w:rsid w:val="00D56933"/>
    <w:rsid w:val="00D7630B"/>
    <w:rsid w:val="00D8154A"/>
    <w:rsid w:val="00D82223"/>
    <w:rsid w:val="00D9000E"/>
    <w:rsid w:val="00D92FD0"/>
    <w:rsid w:val="00D9448E"/>
    <w:rsid w:val="00D96D25"/>
    <w:rsid w:val="00DA22E4"/>
    <w:rsid w:val="00DA2C4A"/>
    <w:rsid w:val="00DB0274"/>
    <w:rsid w:val="00DB08BA"/>
    <w:rsid w:val="00DB6E48"/>
    <w:rsid w:val="00DB71B3"/>
    <w:rsid w:val="00DC14EF"/>
    <w:rsid w:val="00DC1802"/>
    <w:rsid w:val="00DD0927"/>
    <w:rsid w:val="00DD6150"/>
    <w:rsid w:val="00DE37A2"/>
    <w:rsid w:val="00DE6315"/>
    <w:rsid w:val="00DE7143"/>
    <w:rsid w:val="00E011BA"/>
    <w:rsid w:val="00E0134E"/>
    <w:rsid w:val="00E31AFE"/>
    <w:rsid w:val="00E33822"/>
    <w:rsid w:val="00E3644D"/>
    <w:rsid w:val="00E4160D"/>
    <w:rsid w:val="00E41CDC"/>
    <w:rsid w:val="00E425A7"/>
    <w:rsid w:val="00E46528"/>
    <w:rsid w:val="00E667E0"/>
    <w:rsid w:val="00E66925"/>
    <w:rsid w:val="00E73D13"/>
    <w:rsid w:val="00E81914"/>
    <w:rsid w:val="00EA1EDF"/>
    <w:rsid w:val="00EA533B"/>
    <w:rsid w:val="00EB010A"/>
    <w:rsid w:val="00EC2F76"/>
    <w:rsid w:val="00EE25F6"/>
    <w:rsid w:val="00EE3093"/>
    <w:rsid w:val="00EE3D2E"/>
    <w:rsid w:val="00EE59DB"/>
    <w:rsid w:val="00EF1670"/>
    <w:rsid w:val="00EF27EE"/>
    <w:rsid w:val="00EF58F8"/>
    <w:rsid w:val="00EF69D7"/>
    <w:rsid w:val="00F15A13"/>
    <w:rsid w:val="00F167EA"/>
    <w:rsid w:val="00F3227A"/>
    <w:rsid w:val="00F33B1A"/>
    <w:rsid w:val="00F365C5"/>
    <w:rsid w:val="00F42CC9"/>
    <w:rsid w:val="00F47D80"/>
    <w:rsid w:val="00F52E4A"/>
    <w:rsid w:val="00F57CC1"/>
    <w:rsid w:val="00F81281"/>
    <w:rsid w:val="00F825BE"/>
    <w:rsid w:val="00F97452"/>
    <w:rsid w:val="00FA21AE"/>
    <w:rsid w:val="00FA3A37"/>
    <w:rsid w:val="00FB671F"/>
    <w:rsid w:val="00FD013F"/>
    <w:rsid w:val="00FD4C8E"/>
    <w:rsid w:val="00FD5ED6"/>
    <w:rsid w:val="00FD6F7D"/>
    <w:rsid w:val="00FE35F8"/>
    <w:rsid w:val="00FF021C"/>
    <w:rsid w:val="00FF64B0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62F4"/>
    <w:pPr>
      <w:keepNext/>
      <w:outlineLvl w:val="0"/>
    </w:pPr>
    <w:rPr>
      <w:b/>
      <w:bCs/>
    </w:rPr>
  </w:style>
  <w:style w:type="paragraph" w:styleId="5">
    <w:name w:val="heading 5"/>
    <w:basedOn w:val="a"/>
    <w:next w:val="a"/>
    <w:link w:val="50"/>
    <w:qFormat/>
    <w:rsid w:val="000762F4"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ST">
    <w:name w:val="__SUBST"/>
    <w:rsid w:val="000762F4"/>
    <w:rPr>
      <w:b/>
      <w:bCs/>
      <w:i/>
      <w:iCs/>
      <w:sz w:val="22"/>
      <w:szCs w:val="22"/>
    </w:rPr>
  </w:style>
  <w:style w:type="paragraph" w:styleId="2">
    <w:name w:val="Body Text 2"/>
    <w:basedOn w:val="a"/>
    <w:link w:val="20"/>
    <w:rsid w:val="000762F4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762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62F4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762F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caption"/>
    <w:basedOn w:val="a"/>
    <w:next w:val="a"/>
    <w:qFormat/>
    <w:rsid w:val="000762F4"/>
    <w:pPr>
      <w:jc w:val="center"/>
    </w:pPr>
    <w:rPr>
      <w:b/>
      <w:bCs/>
      <w:color w:val="339966"/>
      <w:sz w:val="48"/>
    </w:rPr>
  </w:style>
  <w:style w:type="character" w:styleId="a6">
    <w:name w:val="Hyperlink"/>
    <w:basedOn w:val="a0"/>
    <w:uiPriority w:val="99"/>
    <w:rsid w:val="000762F4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0762F4"/>
    <w:pPr>
      <w:spacing w:before="360"/>
    </w:pPr>
    <w:rPr>
      <w:rFonts w:ascii="Arial" w:hAnsi="Arial"/>
      <w:b/>
      <w:bCs/>
      <w:caps/>
      <w:szCs w:val="28"/>
    </w:rPr>
  </w:style>
  <w:style w:type="paragraph" w:styleId="a7">
    <w:name w:val="Body Text"/>
    <w:basedOn w:val="a"/>
    <w:link w:val="a8"/>
    <w:rsid w:val="000762F4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0762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0762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762F4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9">
    <w:name w:val="Body Text Indent"/>
    <w:basedOn w:val="a"/>
    <w:link w:val="aa"/>
    <w:rsid w:val="000762F4"/>
    <w:pPr>
      <w:ind w:firstLine="708"/>
      <w:jc w:val="both"/>
    </w:pPr>
  </w:style>
  <w:style w:type="character" w:customStyle="1" w:styleId="aa">
    <w:name w:val="Основной текст с отступом Знак"/>
    <w:basedOn w:val="a0"/>
    <w:link w:val="a9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0762F4"/>
  </w:style>
  <w:style w:type="paragraph" w:styleId="ac">
    <w:name w:val="footer"/>
    <w:basedOn w:val="a"/>
    <w:link w:val="ad"/>
    <w:rsid w:val="000762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06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906C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15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lemzavod-cvetko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80034-28E0-4487-ADC6-3C912F54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9</Pages>
  <Words>2890</Words>
  <Characters>16477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2019-03-05T06:07:00Z</cp:lastPrinted>
  <dcterms:created xsi:type="dcterms:W3CDTF">2019-03-20T08:16:00Z</dcterms:created>
  <dcterms:modified xsi:type="dcterms:W3CDTF">2019-04-26T08:55:00Z</dcterms:modified>
</cp:coreProperties>
</file>